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B59F5" w14:textId="0343F4C1" w:rsidR="007A7751" w:rsidRDefault="001D43B7" w:rsidP="001746B5">
      <w:pPr>
        <w:pStyle w:val="2nesltext"/>
        <w:spacing w:before="1800" w:after="1800"/>
        <w:contextualSpacing w:val="0"/>
        <w:jc w:val="center"/>
      </w:pPr>
      <w:r>
        <w:rPr>
          <w:noProof/>
        </w:rPr>
        <w:drawing>
          <wp:inline distT="0" distB="0" distL="0" distR="0" wp14:anchorId="6111356D" wp14:editId="2BB29146">
            <wp:extent cx="2603500" cy="683260"/>
            <wp:effectExtent l="0" t="0" r="6350" b="2540"/>
            <wp:docPr id="2" name="obrázek 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 Písmo, logo, Grafika&#10;&#10;Popis byl vytvořen automaticky"/>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03500" cy="683260"/>
                    </a:xfrm>
                    <a:prstGeom prst="rect">
                      <a:avLst/>
                    </a:prstGeom>
                    <a:noFill/>
                    <a:ln>
                      <a:noFill/>
                    </a:ln>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AF0F4DA" w:rsidR="00810D43" w:rsidRPr="004B4AEA" w:rsidRDefault="00810D43" w:rsidP="007A7751">
      <w:pPr>
        <w:pStyle w:val="2nesltext"/>
        <w:jc w:val="center"/>
      </w:pPr>
      <w:r w:rsidRPr="004B4AEA">
        <w:t>pro</w:t>
      </w:r>
      <w:r w:rsidR="0057486C" w:rsidRPr="004B4AEA">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Content>
          <w:r w:rsidR="00630172">
            <w:t>nadlimitní</w:t>
          </w:r>
        </w:sdtContent>
      </w:sdt>
      <w:r w:rsidRPr="004B4AEA">
        <w:t xml:space="preserve"> </w:t>
      </w:r>
      <w:r w:rsidR="0057486C" w:rsidRPr="004B4AEA">
        <w:t xml:space="preserve">veřejnou </w:t>
      </w:r>
      <w:r w:rsidRPr="004B4AEA">
        <w:t xml:space="preserve">zakázku na </w:t>
      </w:r>
      <w:r w:rsidR="001D43B7">
        <w:t>dodávky</w:t>
      </w:r>
    </w:p>
    <w:p w14:paraId="5FAAE4C5" w14:textId="5450E9E3" w:rsidR="00952BF5" w:rsidRDefault="00DC2CD1" w:rsidP="00952BF5">
      <w:pPr>
        <w:pStyle w:val="2nesltext"/>
        <w:jc w:val="center"/>
      </w:pPr>
      <w:r w:rsidRPr="004B4AEA">
        <w:t>zadávanou</w:t>
      </w:r>
      <w:r>
        <w:t xml:space="preserve"> v</w:t>
      </w:r>
      <w:r w:rsidR="001D43B7">
        <w:t> jednacím řízení s uveřejněním</w:t>
      </w:r>
    </w:p>
    <w:p w14:paraId="3A1753F6" w14:textId="6B799383" w:rsidR="00FE1A01" w:rsidRDefault="00741C60" w:rsidP="00952BF5">
      <w:pPr>
        <w:pStyle w:val="2nesltext"/>
        <w:jc w:val="center"/>
      </w:pPr>
      <w:r>
        <w:t>po</w:t>
      </w:r>
      <w:r w:rsidR="00DC2CD1" w:rsidRPr="00F27DE3">
        <w:t xml:space="preserve">dle § </w:t>
      </w:r>
      <w:r w:rsidR="001D43B7">
        <w:t>60 a násl.</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7B5E99C7" w:rsidR="00810D43" w:rsidRPr="00140105" w:rsidRDefault="001D43B7" w:rsidP="009C62E3">
      <w:pPr>
        <w:pStyle w:val="2nesltext"/>
        <w:contextualSpacing w:val="0"/>
        <w:jc w:val="center"/>
        <w:rPr>
          <w:sz w:val="40"/>
          <w:szCs w:val="40"/>
        </w:rPr>
      </w:pPr>
      <w:r w:rsidRPr="001D43B7">
        <w:rPr>
          <w:rFonts w:asciiTheme="minorHAnsi" w:hAnsiTheme="minorHAnsi"/>
          <w:b/>
          <w:sz w:val="40"/>
          <w:szCs w:val="40"/>
        </w:rPr>
        <w:t>Obnova a provoz HW infrastruktury IS SZIF</w:t>
      </w:r>
    </w:p>
    <w:p w14:paraId="11AC4006" w14:textId="3C333F9E" w:rsidR="00236625" w:rsidRDefault="00236625" w:rsidP="007A7751">
      <w:pPr>
        <w:pStyle w:val="2nesltext"/>
        <w:contextualSpacing w:val="0"/>
        <w:jc w:val="center"/>
      </w:pPr>
      <w:r>
        <w:t xml:space="preserve">Spisová značka zadavatele: </w:t>
      </w:r>
      <w:r w:rsidR="001D43B7">
        <w:rPr>
          <w:rFonts w:asciiTheme="minorHAnsi" w:hAnsiTheme="minorHAnsi"/>
          <w:b/>
        </w:rPr>
        <w:t>SZIFHW0324</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798B85D6" w14:textId="77777777" w:rsidR="000051AB" w:rsidRPr="00CD0200" w:rsidRDefault="000051AB" w:rsidP="00EF737C">
      <w:pPr>
        <w:pStyle w:val="2nesltext"/>
        <w:spacing w:before="1320"/>
        <w:contextualSpacing w:val="0"/>
        <w:jc w:val="center"/>
      </w:pPr>
      <w:r w:rsidRPr="00CD0200">
        <w:t>Zadavatel:</w:t>
      </w:r>
    </w:p>
    <w:p w14:paraId="01A1A4A8" w14:textId="79590287" w:rsidR="009A1039" w:rsidRDefault="001D43B7" w:rsidP="009A1039">
      <w:pPr>
        <w:pStyle w:val="2nesltext"/>
        <w:jc w:val="center"/>
        <w:rPr>
          <w:rFonts w:cs="Arial"/>
          <w:b/>
          <w:bCs/>
        </w:rPr>
      </w:pPr>
      <w:r w:rsidRPr="007F1861">
        <w:rPr>
          <w:rFonts w:cs="Arial"/>
          <w:b/>
          <w:bCs/>
        </w:rPr>
        <w:t>Státní zemědělský intervenční fond</w:t>
      </w:r>
    </w:p>
    <w:p w14:paraId="31366094" w14:textId="5452E859" w:rsidR="009A1039" w:rsidRPr="00DB13AF" w:rsidRDefault="009A1039" w:rsidP="009A1039">
      <w:pPr>
        <w:pStyle w:val="2nesltext"/>
        <w:jc w:val="center"/>
      </w:pPr>
      <w:r w:rsidRPr="00DB13AF">
        <w:t xml:space="preserve">IČO: </w:t>
      </w:r>
      <w:r w:rsidR="001D43B7" w:rsidRPr="007F1861">
        <w:t>48133981</w:t>
      </w:r>
    </w:p>
    <w:p w14:paraId="12D20668" w14:textId="7AE0E115" w:rsidR="001064A1" w:rsidRDefault="009A1039" w:rsidP="009A1039">
      <w:pPr>
        <w:pStyle w:val="2nesltext"/>
        <w:spacing w:after="1200"/>
        <w:contextualSpacing w:val="0"/>
        <w:jc w:val="center"/>
      </w:pPr>
      <w:r w:rsidRPr="00DB13AF">
        <w:t>se sídlem</w:t>
      </w:r>
      <w:r>
        <w:t>:</w:t>
      </w:r>
      <w:r w:rsidRPr="00DB13AF">
        <w:t xml:space="preserve"> </w:t>
      </w:r>
      <w:r w:rsidR="001D43B7" w:rsidRPr="007F1861">
        <w:rPr>
          <w:rFonts w:eastAsia="Times New Roman"/>
          <w:lang w:bidi="en-US"/>
        </w:rPr>
        <w:t>Ve Smečkách 801/33, Nové Město, 110 00 Praha 1</w:t>
      </w:r>
    </w:p>
    <w:p w14:paraId="06ADD641" w14:textId="2FA75729" w:rsidR="00F17C3F" w:rsidRPr="00C51168" w:rsidRDefault="00F17C3F" w:rsidP="00F17C3F">
      <w:pPr>
        <w:pStyle w:val="2nesltext"/>
        <w:jc w:val="center"/>
      </w:pPr>
      <w:r w:rsidRPr="004B4AEA">
        <w:t>Práva a povinnosti v dokumentaci zadávacího řízení neuvedené se řídí</w:t>
      </w:r>
      <w:r w:rsidRPr="00C51168">
        <w:t xml:space="preserve"> zákonem.</w:t>
      </w:r>
    </w:p>
    <w:p w14:paraId="5601269F" w14:textId="77777777" w:rsidR="001F6A0E" w:rsidRPr="00DB13AF" w:rsidRDefault="00F17C3F" w:rsidP="00C05EC3">
      <w:pPr>
        <w:pStyle w:val="Nadpisobsahu1"/>
        <w:spacing w:before="0" w:after="36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283A5B7E" w14:textId="403545CA" w:rsidR="006A5039" w:rsidRDefault="00533217">
      <w:pPr>
        <w:pStyle w:val="Obsah1"/>
        <w:rPr>
          <w:rFonts w:asciiTheme="minorHAnsi" w:eastAsiaTheme="minorEastAsia" w:hAnsiTheme="minorHAnsi" w:cstheme="minorBidi"/>
          <w:noProof/>
          <w:kern w:val="2"/>
          <w:sz w:val="24"/>
          <w:szCs w:val="24"/>
          <w:lang w:eastAsia="cs-CZ"/>
          <w14:ligatures w14:val="standardContextual"/>
        </w:rPr>
      </w:pPr>
      <w:r w:rsidRPr="00DB13AF">
        <w:rPr>
          <w:b/>
          <w:bCs/>
        </w:rPr>
        <w:fldChar w:fldCharType="begin"/>
      </w:r>
      <w:r w:rsidR="001F6A0E" w:rsidRPr="00DB13AF">
        <w:rPr>
          <w:b/>
          <w:bCs/>
        </w:rPr>
        <w:instrText xml:space="preserve"> TOC \o "1-3" \h \z \u </w:instrText>
      </w:r>
      <w:r w:rsidRPr="00DB13AF">
        <w:rPr>
          <w:b/>
          <w:bCs/>
        </w:rPr>
        <w:fldChar w:fldCharType="separate"/>
      </w:r>
      <w:hyperlink w:anchor="_Toc177723898" w:history="1">
        <w:r w:rsidR="006A5039" w:rsidRPr="00447BFB">
          <w:rPr>
            <w:rStyle w:val="Hypertextovodkaz"/>
            <w:noProof/>
          </w:rPr>
          <w:t>1.</w:t>
        </w:r>
        <w:r w:rsidR="006A5039">
          <w:rPr>
            <w:rFonts w:asciiTheme="minorHAnsi" w:eastAsiaTheme="minorEastAsia" w:hAnsiTheme="minorHAnsi" w:cstheme="minorBidi"/>
            <w:noProof/>
            <w:kern w:val="2"/>
            <w:sz w:val="24"/>
            <w:szCs w:val="24"/>
            <w:lang w:eastAsia="cs-CZ"/>
            <w14:ligatures w14:val="standardContextual"/>
          </w:rPr>
          <w:tab/>
        </w:r>
        <w:r w:rsidR="006A5039" w:rsidRPr="00447BFB">
          <w:rPr>
            <w:rStyle w:val="Hypertextovodkaz"/>
            <w:noProof/>
          </w:rPr>
          <w:t>Identifikační údaje zadavatele</w:t>
        </w:r>
        <w:r w:rsidR="006A5039">
          <w:rPr>
            <w:noProof/>
            <w:webHidden/>
          </w:rPr>
          <w:tab/>
        </w:r>
        <w:r w:rsidR="006A5039">
          <w:rPr>
            <w:noProof/>
            <w:webHidden/>
          </w:rPr>
          <w:fldChar w:fldCharType="begin"/>
        </w:r>
        <w:r w:rsidR="006A5039">
          <w:rPr>
            <w:noProof/>
            <w:webHidden/>
          </w:rPr>
          <w:instrText xml:space="preserve"> PAGEREF _Toc177723898 \h </w:instrText>
        </w:r>
        <w:r w:rsidR="006A5039">
          <w:rPr>
            <w:noProof/>
            <w:webHidden/>
          </w:rPr>
        </w:r>
        <w:r w:rsidR="006A5039">
          <w:rPr>
            <w:noProof/>
            <w:webHidden/>
          </w:rPr>
          <w:fldChar w:fldCharType="separate"/>
        </w:r>
        <w:r w:rsidR="006A5039">
          <w:rPr>
            <w:noProof/>
            <w:webHidden/>
          </w:rPr>
          <w:t>3</w:t>
        </w:r>
        <w:r w:rsidR="006A5039">
          <w:rPr>
            <w:noProof/>
            <w:webHidden/>
          </w:rPr>
          <w:fldChar w:fldCharType="end"/>
        </w:r>
      </w:hyperlink>
    </w:p>
    <w:p w14:paraId="61D4AE96" w14:textId="65E5B546"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899" w:history="1">
        <w:r w:rsidRPr="00447BFB">
          <w:rPr>
            <w:rStyle w:val="Hypertextovodkaz"/>
            <w:noProof/>
          </w:rPr>
          <w:t>2.</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Vymezení některých pojmů</w:t>
        </w:r>
        <w:r>
          <w:rPr>
            <w:noProof/>
            <w:webHidden/>
          </w:rPr>
          <w:tab/>
        </w:r>
        <w:r>
          <w:rPr>
            <w:noProof/>
            <w:webHidden/>
          </w:rPr>
          <w:fldChar w:fldCharType="begin"/>
        </w:r>
        <w:r>
          <w:rPr>
            <w:noProof/>
            <w:webHidden/>
          </w:rPr>
          <w:instrText xml:space="preserve"> PAGEREF _Toc177723899 \h </w:instrText>
        </w:r>
        <w:r>
          <w:rPr>
            <w:noProof/>
            <w:webHidden/>
          </w:rPr>
        </w:r>
        <w:r>
          <w:rPr>
            <w:noProof/>
            <w:webHidden/>
          </w:rPr>
          <w:fldChar w:fldCharType="separate"/>
        </w:r>
        <w:r>
          <w:rPr>
            <w:noProof/>
            <w:webHidden/>
          </w:rPr>
          <w:t>3</w:t>
        </w:r>
        <w:r>
          <w:rPr>
            <w:noProof/>
            <w:webHidden/>
          </w:rPr>
          <w:fldChar w:fldCharType="end"/>
        </w:r>
      </w:hyperlink>
    </w:p>
    <w:p w14:paraId="373AAB13" w14:textId="55EBB837"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00" w:history="1">
        <w:r w:rsidRPr="00447BFB">
          <w:rPr>
            <w:rStyle w:val="Hypertextovodkaz"/>
            <w:noProof/>
          </w:rPr>
          <w:t>3.</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rFonts w:cstheme="minorHAnsi"/>
            <w:noProof/>
          </w:rPr>
          <w:t>Vymezení důvodu pro použití jednacího řízení s uveřejněním</w:t>
        </w:r>
        <w:r>
          <w:rPr>
            <w:noProof/>
            <w:webHidden/>
          </w:rPr>
          <w:tab/>
        </w:r>
        <w:r>
          <w:rPr>
            <w:noProof/>
            <w:webHidden/>
          </w:rPr>
          <w:fldChar w:fldCharType="begin"/>
        </w:r>
        <w:r>
          <w:rPr>
            <w:noProof/>
            <w:webHidden/>
          </w:rPr>
          <w:instrText xml:space="preserve"> PAGEREF _Toc177723900 \h </w:instrText>
        </w:r>
        <w:r>
          <w:rPr>
            <w:noProof/>
            <w:webHidden/>
          </w:rPr>
        </w:r>
        <w:r>
          <w:rPr>
            <w:noProof/>
            <w:webHidden/>
          </w:rPr>
          <w:fldChar w:fldCharType="separate"/>
        </w:r>
        <w:r>
          <w:rPr>
            <w:noProof/>
            <w:webHidden/>
          </w:rPr>
          <w:t>4</w:t>
        </w:r>
        <w:r>
          <w:rPr>
            <w:noProof/>
            <w:webHidden/>
          </w:rPr>
          <w:fldChar w:fldCharType="end"/>
        </w:r>
      </w:hyperlink>
    </w:p>
    <w:p w14:paraId="60C1D809" w14:textId="3288127D"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01" w:history="1">
        <w:r w:rsidRPr="00447BFB">
          <w:rPr>
            <w:rStyle w:val="Hypertextovodkaz"/>
            <w:noProof/>
          </w:rPr>
          <w:t>4.</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rFonts w:cstheme="minorHAnsi"/>
            <w:noProof/>
          </w:rPr>
          <w:t>Průběh zadávacího řízení</w:t>
        </w:r>
        <w:r>
          <w:rPr>
            <w:noProof/>
            <w:webHidden/>
          </w:rPr>
          <w:tab/>
        </w:r>
        <w:r>
          <w:rPr>
            <w:noProof/>
            <w:webHidden/>
          </w:rPr>
          <w:fldChar w:fldCharType="begin"/>
        </w:r>
        <w:r>
          <w:rPr>
            <w:noProof/>
            <w:webHidden/>
          </w:rPr>
          <w:instrText xml:space="preserve"> PAGEREF _Toc177723901 \h </w:instrText>
        </w:r>
        <w:r>
          <w:rPr>
            <w:noProof/>
            <w:webHidden/>
          </w:rPr>
        </w:r>
        <w:r>
          <w:rPr>
            <w:noProof/>
            <w:webHidden/>
          </w:rPr>
          <w:fldChar w:fldCharType="separate"/>
        </w:r>
        <w:r>
          <w:rPr>
            <w:noProof/>
            <w:webHidden/>
          </w:rPr>
          <w:t>5</w:t>
        </w:r>
        <w:r>
          <w:rPr>
            <w:noProof/>
            <w:webHidden/>
          </w:rPr>
          <w:fldChar w:fldCharType="end"/>
        </w:r>
      </w:hyperlink>
    </w:p>
    <w:p w14:paraId="0789ACD6" w14:textId="4614EFBF"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02" w:history="1">
        <w:r w:rsidRPr="00447BFB">
          <w:rPr>
            <w:rStyle w:val="Hypertextovodkaz"/>
            <w:noProof/>
          </w:rPr>
          <w:t>5.</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Předmět veřejné zakázky</w:t>
        </w:r>
        <w:r>
          <w:rPr>
            <w:noProof/>
            <w:webHidden/>
          </w:rPr>
          <w:tab/>
        </w:r>
        <w:r>
          <w:rPr>
            <w:noProof/>
            <w:webHidden/>
          </w:rPr>
          <w:fldChar w:fldCharType="begin"/>
        </w:r>
        <w:r>
          <w:rPr>
            <w:noProof/>
            <w:webHidden/>
          </w:rPr>
          <w:instrText xml:space="preserve"> PAGEREF _Toc177723902 \h </w:instrText>
        </w:r>
        <w:r>
          <w:rPr>
            <w:noProof/>
            <w:webHidden/>
          </w:rPr>
        </w:r>
        <w:r>
          <w:rPr>
            <w:noProof/>
            <w:webHidden/>
          </w:rPr>
          <w:fldChar w:fldCharType="separate"/>
        </w:r>
        <w:r>
          <w:rPr>
            <w:noProof/>
            <w:webHidden/>
          </w:rPr>
          <w:t>8</w:t>
        </w:r>
        <w:r>
          <w:rPr>
            <w:noProof/>
            <w:webHidden/>
          </w:rPr>
          <w:fldChar w:fldCharType="end"/>
        </w:r>
      </w:hyperlink>
    </w:p>
    <w:p w14:paraId="47B83FDE" w14:textId="5176E37D"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03" w:history="1">
        <w:r w:rsidRPr="00447BFB">
          <w:rPr>
            <w:rStyle w:val="Hypertextovodkaz"/>
            <w:noProof/>
          </w:rPr>
          <w:t>6.</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Doba a místo plnění veřejné zakázky</w:t>
        </w:r>
        <w:r>
          <w:rPr>
            <w:noProof/>
            <w:webHidden/>
          </w:rPr>
          <w:tab/>
        </w:r>
        <w:r>
          <w:rPr>
            <w:noProof/>
            <w:webHidden/>
          </w:rPr>
          <w:fldChar w:fldCharType="begin"/>
        </w:r>
        <w:r>
          <w:rPr>
            <w:noProof/>
            <w:webHidden/>
          </w:rPr>
          <w:instrText xml:space="preserve"> PAGEREF _Toc177723903 \h </w:instrText>
        </w:r>
        <w:r>
          <w:rPr>
            <w:noProof/>
            <w:webHidden/>
          </w:rPr>
        </w:r>
        <w:r>
          <w:rPr>
            <w:noProof/>
            <w:webHidden/>
          </w:rPr>
          <w:fldChar w:fldCharType="separate"/>
        </w:r>
        <w:r>
          <w:rPr>
            <w:noProof/>
            <w:webHidden/>
          </w:rPr>
          <w:t>9</w:t>
        </w:r>
        <w:r>
          <w:rPr>
            <w:noProof/>
            <w:webHidden/>
          </w:rPr>
          <w:fldChar w:fldCharType="end"/>
        </w:r>
      </w:hyperlink>
    </w:p>
    <w:p w14:paraId="02771559" w14:textId="7FD4413E"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04" w:history="1">
        <w:r w:rsidRPr="00447BFB">
          <w:rPr>
            <w:rStyle w:val="Hypertextovodkaz"/>
            <w:noProof/>
          </w:rPr>
          <w:t>7.</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Požadavky na prokázání kvalifikace</w:t>
        </w:r>
        <w:r>
          <w:rPr>
            <w:noProof/>
            <w:webHidden/>
          </w:rPr>
          <w:tab/>
        </w:r>
        <w:r>
          <w:rPr>
            <w:noProof/>
            <w:webHidden/>
          </w:rPr>
          <w:fldChar w:fldCharType="begin"/>
        </w:r>
        <w:r>
          <w:rPr>
            <w:noProof/>
            <w:webHidden/>
          </w:rPr>
          <w:instrText xml:space="preserve"> PAGEREF _Toc177723904 \h </w:instrText>
        </w:r>
        <w:r>
          <w:rPr>
            <w:noProof/>
            <w:webHidden/>
          </w:rPr>
        </w:r>
        <w:r>
          <w:rPr>
            <w:noProof/>
            <w:webHidden/>
          </w:rPr>
          <w:fldChar w:fldCharType="separate"/>
        </w:r>
        <w:r>
          <w:rPr>
            <w:noProof/>
            <w:webHidden/>
          </w:rPr>
          <w:t>9</w:t>
        </w:r>
        <w:r>
          <w:rPr>
            <w:noProof/>
            <w:webHidden/>
          </w:rPr>
          <w:fldChar w:fldCharType="end"/>
        </w:r>
      </w:hyperlink>
    </w:p>
    <w:p w14:paraId="2D7AA7D0" w14:textId="0261A97F"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05" w:history="1">
        <w:r w:rsidRPr="00447BFB">
          <w:rPr>
            <w:rStyle w:val="Hypertextovodkaz"/>
            <w:noProof/>
          </w:rPr>
          <w:t>8.</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Obchodní a platební podmínky</w:t>
        </w:r>
        <w:r>
          <w:rPr>
            <w:noProof/>
            <w:webHidden/>
          </w:rPr>
          <w:tab/>
        </w:r>
        <w:r>
          <w:rPr>
            <w:noProof/>
            <w:webHidden/>
          </w:rPr>
          <w:fldChar w:fldCharType="begin"/>
        </w:r>
        <w:r>
          <w:rPr>
            <w:noProof/>
            <w:webHidden/>
          </w:rPr>
          <w:instrText xml:space="preserve"> PAGEREF _Toc177723905 \h </w:instrText>
        </w:r>
        <w:r>
          <w:rPr>
            <w:noProof/>
            <w:webHidden/>
          </w:rPr>
        </w:r>
        <w:r>
          <w:rPr>
            <w:noProof/>
            <w:webHidden/>
          </w:rPr>
          <w:fldChar w:fldCharType="separate"/>
        </w:r>
        <w:r>
          <w:rPr>
            <w:noProof/>
            <w:webHidden/>
          </w:rPr>
          <w:t>9</w:t>
        </w:r>
        <w:r>
          <w:rPr>
            <w:noProof/>
            <w:webHidden/>
          </w:rPr>
          <w:fldChar w:fldCharType="end"/>
        </w:r>
      </w:hyperlink>
    </w:p>
    <w:p w14:paraId="55849E0C" w14:textId="50984B13"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06" w:history="1">
        <w:r w:rsidRPr="00447BFB">
          <w:rPr>
            <w:rStyle w:val="Hypertextovodkaz"/>
            <w:rFonts w:cstheme="minorHAnsi"/>
            <w:noProof/>
          </w:rPr>
          <w:t>9.</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rFonts w:cstheme="minorHAnsi"/>
            <w:noProof/>
          </w:rPr>
          <w:t>Technické podmínky</w:t>
        </w:r>
        <w:r>
          <w:rPr>
            <w:noProof/>
            <w:webHidden/>
          </w:rPr>
          <w:tab/>
        </w:r>
        <w:r>
          <w:rPr>
            <w:noProof/>
            <w:webHidden/>
          </w:rPr>
          <w:fldChar w:fldCharType="begin"/>
        </w:r>
        <w:r>
          <w:rPr>
            <w:noProof/>
            <w:webHidden/>
          </w:rPr>
          <w:instrText xml:space="preserve"> PAGEREF _Toc177723906 \h </w:instrText>
        </w:r>
        <w:r>
          <w:rPr>
            <w:noProof/>
            <w:webHidden/>
          </w:rPr>
        </w:r>
        <w:r>
          <w:rPr>
            <w:noProof/>
            <w:webHidden/>
          </w:rPr>
          <w:fldChar w:fldCharType="separate"/>
        </w:r>
        <w:r>
          <w:rPr>
            <w:noProof/>
            <w:webHidden/>
          </w:rPr>
          <w:t>10</w:t>
        </w:r>
        <w:r>
          <w:rPr>
            <w:noProof/>
            <w:webHidden/>
          </w:rPr>
          <w:fldChar w:fldCharType="end"/>
        </w:r>
      </w:hyperlink>
    </w:p>
    <w:p w14:paraId="5BB007C7" w14:textId="0EC40D5D"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07" w:history="1">
        <w:r w:rsidRPr="00447BFB">
          <w:rPr>
            <w:rStyle w:val="Hypertextovodkaz"/>
            <w:noProof/>
          </w:rPr>
          <w:t>10.</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Požadavky na zpracování specifikace nabízeného předmětu plnění</w:t>
        </w:r>
        <w:r>
          <w:rPr>
            <w:noProof/>
            <w:webHidden/>
          </w:rPr>
          <w:tab/>
        </w:r>
        <w:r>
          <w:rPr>
            <w:noProof/>
            <w:webHidden/>
          </w:rPr>
          <w:fldChar w:fldCharType="begin"/>
        </w:r>
        <w:r>
          <w:rPr>
            <w:noProof/>
            <w:webHidden/>
          </w:rPr>
          <w:instrText xml:space="preserve"> PAGEREF _Toc177723907 \h </w:instrText>
        </w:r>
        <w:r>
          <w:rPr>
            <w:noProof/>
            <w:webHidden/>
          </w:rPr>
        </w:r>
        <w:r>
          <w:rPr>
            <w:noProof/>
            <w:webHidden/>
          </w:rPr>
          <w:fldChar w:fldCharType="separate"/>
        </w:r>
        <w:r>
          <w:rPr>
            <w:noProof/>
            <w:webHidden/>
          </w:rPr>
          <w:t>10</w:t>
        </w:r>
        <w:r>
          <w:rPr>
            <w:noProof/>
            <w:webHidden/>
          </w:rPr>
          <w:fldChar w:fldCharType="end"/>
        </w:r>
      </w:hyperlink>
    </w:p>
    <w:p w14:paraId="0B2739D5" w14:textId="12E91E55"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08" w:history="1">
        <w:r w:rsidRPr="00447BFB">
          <w:rPr>
            <w:rStyle w:val="Hypertextovodkaz"/>
            <w:noProof/>
          </w:rPr>
          <w:t>11.</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Požadavky na způsob zpracování ceny plnění</w:t>
        </w:r>
        <w:r>
          <w:rPr>
            <w:noProof/>
            <w:webHidden/>
          </w:rPr>
          <w:tab/>
        </w:r>
        <w:r>
          <w:rPr>
            <w:noProof/>
            <w:webHidden/>
          </w:rPr>
          <w:fldChar w:fldCharType="begin"/>
        </w:r>
        <w:r>
          <w:rPr>
            <w:noProof/>
            <w:webHidden/>
          </w:rPr>
          <w:instrText xml:space="preserve"> PAGEREF _Toc177723908 \h </w:instrText>
        </w:r>
        <w:r>
          <w:rPr>
            <w:noProof/>
            <w:webHidden/>
          </w:rPr>
        </w:r>
        <w:r>
          <w:rPr>
            <w:noProof/>
            <w:webHidden/>
          </w:rPr>
          <w:fldChar w:fldCharType="separate"/>
        </w:r>
        <w:r>
          <w:rPr>
            <w:noProof/>
            <w:webHidden/>
          </w:rPr>
          <w:t>13</w:t>
        </w:r>
        <w:r>
          <w:rPr>
            <w:noProof/>
            <w:webHidden/>
          </w:rPr>
          <w:fldChar w:fldCharType="end"/>
        </w:r>
      </w:hyperlink>
    </w:p>
    <w:p w14:paraId="7AE2605D" w14:textId="5CBF5F64"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09" w:history="1">
        <w:r w:rsidRPr="00447BFB">
          <w:rPr>
            <w:rStyle w:val="Hypertextovodkaz"/>
            <w:noProof/>
          </w:rPr>
          <w:t>12.</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Hodnocení předběžných nabídek/nabídek</w:t>
        </w:r>
        <w:r>
          <w:rPr>
            <w:noProof/>
            <w:webHidden/>
          </w:rPr>
          <w:tab/>
        </w:r>
        <w:r>
          <w:rPr>
            <w:noProof/>
            <w:webHidden/>
          </w:rPr>
          <w:fldChar w:fldCharType="begin"/>
        </w:r>
        <w:r>
          <w:rPr>
            <w:noProof/>
            <w:webHidden/>
          </w:rPr>
          <w:instrText xml:space="preserve"> PAGEREF _Toc177723909 \h </w:instrText>
        </w:r>
        <w:r>
          <w:rPr>
            <w:noProof/>
            <w:webHidden/>
          </w:rPr>
        </w:r>
        <w:r>
          <w:rPr>
            <w:noProof/>
            <w:webHidden/>
          </w:rPr>
          <w:fldChar w:fldCharType="separate"/>
        </w:r>
        <w:r>
          <w:rPr>
            <w:noProof/>
            <w:webHidden/>
          </w:rPr>
          <w:t>14</w:t>
        </w:r>
        <w:r>
          <w:rPr>
            <w:noProof/>
            <w:webHidden/>
          </w:rPr>
          <w:fldChar w:fldCharType="end"/>
        </w:r>
      </w:hyperlink>
    </w:p>
    <w:p w14:paraId="5997D4A2" w14:textId="53EC97E8"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10" w:history="1">
        <w:r w:rsidRPr="00447BFB">
          <w:rPr>
            <w:rStyle w:val="Hypertextovodkaz"/>
            <w:noProof/>
          </w:rPr>
          <w:t>13.</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Závaznost požadavků zadavatele</w:t>
        </w:r>
        <w:r>
          <w:rPr>
            <w:noProof/>
            <w:webHidden/>
          </w:rPr>
          <w:tab/>
        </w:r>
        <w:r>
          <w:rPr>
            <w:noProof/>
            <w:webHidden/>
          </w:rPr>
          <w:fldChar w:fldCharType="begin"/>
        </w:r>
        <w:r>
          <w:rPr>
            <w:noProof/>
            <w:webHidden/>
          </w:rPr>
          <w:instrText xml:space="preserve"> PAGEREF _Toc177723910 \h </w:instrText>
        </w:r>
        <w:r>
          <w:rPr>
            <w:noProof/>
            <w:webHidden/>
          </w:rPr>
        </w:r>
        <w:r>
          <w:rPr>
            <w:noProof/>
            <w:webHidden/>
          </w:rPr>
          <w:fldChar w:fldCharType="separate"/>
        </w:r>
        <w:r>
          <w:rPr>
            <w:noProof/>
            <w:webHidden/>
          </w:rPr>
          <w:t>15</w:t>
        </w:r>
        <w:r>
          <w:rPr>
            <w:noProof/>
            <w:webHidden/>
          </w:rPr>
          <w:fldChar w:fldCharType="end"/>
        </w:r>
      </w:hyperlink>
    </w:p>
    <w:p w14:paraId="30C526A4" w14:textId="0FA11280"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11" w:history="1">
        <w:r w:rsidRPr="00447BFB">
          <w:rPr>
            <w:rStyle w:val="Hypertextovodkaz"/>
            <w:noProof/>
          </w:rPr>
          <w:t>14.</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Prohlídka místa plnění</w:t>
        </w:r>
        <w:r>
          <w:rPr>
            <w:noProof/>
            <w:webHidden/>
          </w:rPr>
          <w:tab/>
        </w:r>
        <w:r>
          <w:rPr>
            <w:noProof/>
            <w:webHidden/>
          </w:rPr>
          <w:fldChar w:fldCharType="begin"/>
        </w:r>
        <w:r>
          <w:rPr>
            <w:noProof/>
            <w:webHidden/>
          </w:rPr>
          <w:instrText xml:space="preserve"> PAGEREF _Toc177723911 \h </w:instrText>
        </w:r>
        <w:r>
          <w:rPr>
            <w:noProof/>
            <w:webHidden/>
          </w:rPr>
        </w:r>
        <w:r>
          <w:rPr>
            <w:noProof/>
            <w:webHidden/>
          </w:rPr>
          <w:fldChar w:fldCharType="separate"/>
        </w:r>
        <w:r>
          <w:rPr>
            <w:noProof/>
            <w:webHidden/>
          </w:rPr>
          <w:t>15</w:t>
        </w:r>
        <w:r>
          <w:rPr>
            <w:noProof/>
            <w:webHidden/>
          </w:rPr>
          <w:fldChar w:fldCharType="end"/>
        </w:r>
      </w:hyperlink>
    </w:p>
    <w:p w14:paraId="1668289D" w14:textId="6F927788"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12" w:history="1">
        <w:r w:rsidRPr="00447BFB">
          <w:rPr>
            <w:rStyle w:val="Hypertextovodkaz"/>
            <w:noProof/>
          </w:rPr>
          <w:t>15.</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Vysvětlení zadávací dokumentace</w:t>
        </w:r>
        <w:r>
          <w:rPr>
            <w:noProof/>
            <w:webHidden/>
          </w:rPr>
          <w:tab/>
        </w:r>
        <w:r>
          <w:rPr>
            <w:noProof/>
            <w:webHidden/>
          </w:rPr>
          <w:fldChar w:fldCharType="begin"/>
        </w:r>
        <w:r>
          <w:rPr>
            <w:noProof/>
            <w:webHidden/>
          </w:rPr>
          <w:instrText xml:space="preserve"> PAGEREF _Toc177723912 \h </w:instrText>
        </w:r>
        <w:r>
          <w:rPr>
            <w:noProof/>
            <w:webHidden/>
          </w:rPr>
        </w:r>
        <w:r>
          <w:rPr>
            <w:noProof/>
            <w:webHidden/>
          </w:rPr>
          <w:fldChar w:fldCharType="separate"/>
        </w:r>
        <w:r>
          <w:rPr>
            <w:noProof/>
            <w:webHidden/>
          </w:rPr>
          <w:t>15</w:t>
        </w:r>
        <w:r>
          <w:rPr>
            <w:noProof/>
            <w:webHidden/>
          </w:rPr>
          <w:fldChar w:fldCharType="end"/>
        </w:r>
      </w:hyperlink>
    </w:p>
    <w:p w14:paraId="34EACA01" w14:textId="72EEF0FA"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13" w:history="1">
        <w:r w:rsidRPr="00447BFB">
          <w:rPr>
            <w:rStyle w:val="Hypertextovodkaz"/>
            <w:noProof/>
          </w:rPr>
          <w:t>16.</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Změna nebo doplnění zadávací dokumentace</w:t>
        </w:r>
        <w:r>
          <w:rPr>
            <w:noProof/>
            <w:webHidden/>
          </w:rPr>
          <w:tab/>
        </w:r>
        <w:r>
          <w:rPr>
            <w:noProof/>
            <w:webHidden/>
          </w:rPr>
          <w:fldChar w:fldCharType="begin"/>
        </w:r>
        <w:r>
          <w:rPr>
            <w:noProof/>
            <w:webHidden/>
          </w:rPr>
          <w:instrText xml:space="preserve"> PAGEREF _Toc177723913 \h </w:instrText>
        </w:r>
        <w:r>
          <w:rPr>
            <w:noProof/>
            <w:webHidden/>
          </w:rPr>
        </w:r>
        <w:r>
          <w:rPr>
            <w:noProof/>
            <w:webHidden/>
          </w:rPr>
          <w:fldChar w:fldCharType="separate"/>
        </w:r>
        <w:r>
          <w:rPr>
            <w:noProof/>
            <w:webHidden/>
          </w:rPr>
          <w:t>16</w:t>
        </w:r>
        <w:r>
          <w:rPr>
            <w:noProof/>
            <w:webHidden/>
          </w:rPr>
          <w:fldChar w:fldCharType="end"/>
        </w:r>
      </w:hyperlink>
    </w:p>
    <w:p w14:paraId="2E546055" w14:textId="08C3DDF3"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14" w:history="1">
        <w:r w:rsidRPr="00447BFB">
          <w:rPr>
            <w:rStyle w:val="Hypertextovodkaz"/>
            <w:noProof/>
          </w:rPr>
          <w:t>17.</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Zadávací lhůta</w:t>
        </w:r>
        <w:r>
          <w:rPr>
            <w:noProof/>
            <w:webHidden/>
          </w:rPr>
          <w:tab/>
        </w:r>
        <w:r>
          <w:rPr>
            <w:noProof/>
            <w:webHidden/>
          </w:rPr>
          <w:fldChar w:fldCharType="begin"/>
        </w:r>
        <w:r>
          <w:rPr>
            <w:noProof/>
            <w:webHidden/>
          </w:rPr>
          <w:instrText xml:space="preserve"> PAGEREF _Toc177723914 \h </w:instrText>
        </w:r>
        <w:r>
          <w:rPr>
            <w:noProof/>
            <w:webHidden/>
          </w:rPr>
        </w:r>
        <w:r>
          <w:rPr>
            <w:noProof/>
            <w:webHidden/>
          </w:rPr>
          <w:fldChar w:fldCharType="separate"/>
        </w:r>
        <w:r>
          <w:rPr>
            <w:noProof/>
            <w:webHidden/>
          </w:rPr>
          <w:t>16</w:t>
        </w:r>
        <w:r>
          <w:rPr>
            <w:noProof/>
            <w:webHidden/>
          </w:rPr>
          <w:fldChar w:fldCharType="end"/>
        </w:r>
      </w:hyperlink>
    </w:p>
    <w:p w14:paraId="760059CB" w14:textId="267B8FE0"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15" w:history="1">
        <w:r w:rsidRPr="00447BFB">
          <w:rPr>
            <w:rStyle w:val="Hypertextovodkaz"/>
            <w:noProof/>
          </w:rPr>
          <w:t>18.</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Jistota</w:t>
        </w:r>
        <w:r>
          <w:rPr>
            <w:noProof/>
            <w:webHidden/>
          </w:rPr>
          <w:tab/>
        </w:r>
        <w:r>
          <w:rPr>
            <w:noProof/>
            <w:webHidden/>
          </w:rPr>
          <w:fldChar w:fldCharType="begin"/>
        </w:r>
        <w:r>
          <w:rPr>
            <w:noProof/>
            <w:webHidden/>
          </w:rPr>
          <w:instrText xml:space="preserve"> PAGEREF _Toc177723915 \h </w:instrText>
        </w:r>
        <w:r>
          <w:rPr>
            <w:noProof/>
            <w:webHidden/>
          </w:rPr>
        </w:r>
        <w:r>
          <w:rPr>
            <w:noProof/>
            <w:webHidden/>
          </w:rPr>
          <w:fldChar w:fldCharType="separate"/>
        </w:r>
        <w:r>
          <w:rPr>
            <w:noProof/>
            <w:webHidden/>
          </w:rPr>
          <w:t>17</w:t>
        </w:r>
        <w:r>
          <w:rPr>
            <w:noProof/>
            <w:webHidden/>
          </w:rPr>
          <w:fldChar w:fldCharType="end"/>
        </w:r>
      </w:hyperlink>
    </w:p>
    <w:p w14:paraId="0681B470" w14:textId="6803066B"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16" w:history="1">
        <w:r w:rsidRPr="00447BFB">
          <w:rPr>
            <w:rStyle w:val="Hypertextovodkaz"/>
            <w:noProof/>
          </w:rPr>
          <w:t>19.</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Další podmínky a požadavky na zpracování a podání žádosti o účast</w:t>
        </w:r>
        <w:r>
          <w:rPr>
            <w:noProof/>
            <w:webHidden/>
          </w:rPr>
          <w:tab/>
        </w:r>
        <w:r>
          <w:rPr>
            <w:noProof/>
            <w:webHidden/>
          </w:rPr>
          <w:fldChar w:fldCharType="begin"/>
        </w:r>
        <w:r>
          <w:rPr>
            <w:noProof/>
            <w:webHidden/>
          </w:rPr>
          <w:instrText xml:space="preserve"> PAGEREF _Toc177723916 \h </w:instrText>
        </w:r>
        <w:r>
          <w:rPr>
            <w:noProof/>
            <w:webHidden/>
          </w:rPr>
        </w:r>
        <w:r>
          <w:rPr>
            <w:noProof/>
            <w:webHidden/>
          </w:rPr>
          <w:fldChar w:fldCharType="separate"/>
        </w:r>
        <w:r>
          <w:rPr>
            <w:noProof/>
            <w:webHidden/>
          </w:rPr>
          <w:t>17</w:t>
        </w:r>
        <w:r>
          <w:rPr>
            <w:noProof/>
            <w:webHidden/>
          </w:rPr>
          <w:fldChar w:fldCharType="end"/>
        </w:r>
      </w:hyperlink>
    </w:p>
    <w:p w14:paraId="38F3F18C" w14:textId="1A31A0F2"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17" w:history="1">
        <w:r w:rsidRPr="00447BFB">
          <w:rPr>
            <w:rStyle w:val="Hypertextovodkaz"/>
            <w:noProof/>
          </w:rPr>
          <w:t>20.</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Lhůta pro podání žádostí o účast</w:t>
        </w:r>
        <w:r>
          <w:rPr>
            <w:noProof/>
            <w:webHidden/>
          </w:rPr>
          <w:tab/>
        </w:r>
        <w:r>
          <w:rPr>
            <w:noProof/>
            <w:webHidden/>
          </w:rPr>
          <w:fldChar w:fldCharType="begin"/>
        </w:r>
        <w:r>
          <w:rPr>
            <w:noProof/>
            <w:webHidden/>
          </w:rPr>
          <w:instrText xml:space="preserve"> PAGEREF _Toc177723917 \h </w:instrText>
        </w:r>
        <w:r>
          <w:rPr>
            <w:noProof/>
            <w:webHidden/>
          </w:rPr>
        </w:r>
        <w:r>
          <w:rPr>
            <w:noProof/>
            <w:webHidden/>
          </w:rPr>
          <w:fldChar w:fldCharType="separate"/>
        </w:r>
        <w:r>
          <w:rPr>
            <w:noProof/>
            <w:webHidden/>
          </w:rPr>
          <w:t>18</w:t>
        </w:r>
        <w:r>
          <w:rPr>
            <w:noProof/>
            <w:webHidden/>
          </w:rPr>
          <w:fldChar w:fldCharType="end"/>
        </w:r>
      </w:hyperlink>
    </w:p>
    <w:p w14:paraId="01865EEE" w14:textId="2A3E3D37"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18" w:history="1">
        <w:r w:rsidRPr="00447BFB">
          <w:rPr>
            <w:rStyle w:val="Hypertextovodkaz"/>
            <w:noProof/>
          </w:rPr>
          <w:t>21.</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Otevírání žádostí o účast</w:t>
        </w:r>
        <w:r>
          <w:rPr>
            <w:noProof/>
            <w:webHidden/>
          </w:rPr>
          <w:tab/>
        </w:r>
        <w:r>
          <w:rPr>
            <w:noProof/>
            <w:webHidden/>
          </w:rPr>
          <w:fldChar w:fldCharType="begin"/>
        </w:r>
        <w:r>
          <w:rPr>
            <w:noProof/>
            <w:webHidden/>
          </w:rPr>
          <w:instrText xml:space="preserve"> PAGEREF _Toc177723918 \h </w:instrText>
        </w:r>
        <w:r>
          <w:rPr>
            <w:noProof/>
            <w:webHidden/>
          </w:rPr>
        </w:r>
        <w:r>
          <w:rPr>
            <w:noProof/>
            <w:webHidden/>
          </w:rPr>
          <w:fldChar w:fldCharType="separate"/>
        </w:r>
        <w:r>
          <w:rPr>
            <w:noProof/>
            <w:webHidden/>
          </w:rPr>
          <w:t>18</w:t>
        </w:r>
        <w:r>
          <w:rPr>
            <w:noProof/>
            <w:webHidden/>
          </w:rPr>
          <w:fldChar w:fldCharType="end"/>
        </w:r>
      </w:hyperlink>
    </w:p>
    <w:p w14:paraId="1AF4867D" w14:textId="14E33033"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19" w:history="1">
        <w:r w:rsidRPr="00447BFB">
          <w:rPr>
            <w:rStyle w:val="Hypertextovodkaz"/>
            <w:noProof/>
          </w:rPr>
          <w:t>22.</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Další podmínky a požadavky na zpracování a podání předběžné nabídky/nabídky</w:t>
        </w:r>
        <w:r>
          <w:rPr>
            <w:noProof/>
            <w:webHidden/>
          </w:rPr>
          <w:tab/>
        </w:r>
        <w:r>
          <w:rPr>
            <w:noProof/>
            <w:webHidden/>
          </w:rPr>
          <w:fldChar w:fldCharType="begin"/>
        </w:r>
        <w:r>
          <w:rPr>
            <w:noProof/>
            <w:webHidden/>
          </w:rPr>
          <w:instrText xml:space="preserve"> PAGEREF _Toc177723919 \h </w:instrText>
        </w:r>
        <w:r>
          <w:rPr>
            <w:noProof/>
            <w:webHidden/>
          </w:rPr>
        </w:r>
        <w:r>
          <w:rPr>
            <w:noProof/>
            <w:webHidden/>
          </w:rPr>
          <w:fldChar w:fldCharType="separate"/>
        </w:r>
        <w:r>
          <w:rPr>
            <w:noProof/>
            <w:webHidden/>
          </w:rPr>
          <w:t>18</w:t>
        </w:r>
        <w:r>
          <w:rPr>
            <w:noProof/>
            <w:webHidden/>
          </w:rPr>
          <w:fldChar w:fldCharType="end"/>
        </w:r>
      </w:hyperlink>
    </w:p>
    <w:p w14:paraId="31D81B77" w14:textId="3CECDBE4"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20" w:history="1">
        <w:r w:rsidRPr="00447BFB">
          <w:rPr>
            <w:rStyle w:val="Hypertextovodkaz"/>
            <w:noProof/>
          </w:rPr>
          <w:t>23.</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Lhůta pro podání předběžných nabídek/nabídek</w:t>
        </w:r>
        <w:r>
          <w:rPr>
            <w:noProof/>
            <w:webHidden/>
          </w:rPr>
          <w:tab/>
        </w:r>
        <w:r>
          <w:rPr>
            <w:noProof/>
            <w:webHidden/>
          </w:rPr>
          <w:fldChar w:fldCharType="begin"/>
        </w:r>
        <w:r>
          <w:rPr>
            <w:noProof/>
            <w:webHidden/>
          </w:rPr>
          <w:instrText xml:space="preserve"> PAGEREF _Toc177723920 \h </w:instrText>
        </w:r>
        <w:r>
          <w:rPr>
            <w:noProof/>
            <w:webHidden/>
          </w:rPr>
        </w:r>
        <w:r>
          <w:rPr>
            <w:noProof/>
            <w:webHidden/>
          </w:rPr>
          <w:fldChar w:fldCharType="separate"/>
        </w:r>
        <w:r>
          <w:rPr>
            <w:noProof/>
            <w:webHidden/>
          </w:rPr>
          <w:t>22</w:t>
        </w:r>
        <w:r>
          <w:rPr>
            <w:noProof/>
            <w:webHidden/>
          </w:rPr>
          <w:fldChar w:fldCharType="end"/>
        </w:r>
      </w:hyperlink>
    </w:p>
    <w:p w14:paraId="4AA27018" w14:textId="5FFD6011"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21" w:history="1">
        <w:r w:rsidRPr="00447BFB">
          <w:rPr>
            <w:rStyle w:val="Hypertextovodkaz"/>
            <w:noProof/>
          </w:rPr>
          <w:t>24.</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Otevírání předběžných nabídek/nabídek</w:t>
        </w:r>
        <w:r>
          <w:rPr>
            <w:noProof/>
            <w:webHidden/>
          </w:rPr>
          <w:tab/>
        </w:r>
        <w:r>
          <w:rPr>
            <w:noProof/>
            <w:webHidden/>
          </w:rPr>
          <w:fldChar w:fldCharType="begin"/>
        </w:r>
        <w:r>
          <w:rPr>
            <w:noProof/>
            <w:webHidden/>
          </w:rPr>
          <w:instrText xml:space="preserve"> PAGEREF _Toc177723921 \h </w:instrText>
        </w:r>
        <w:r>
          <w:rPr>
            <w:noProof/>
            <w:webHidden/>
          </w:rPr>
        </w:r>
        <w:r>
          <w:rPr>
            <w:noProof/>
            <w:webHidden/>
          </w:rPr>
          <w:fldChar w:fldCharType="separate"/>
        </w:r>
        <w:r>
          <w:rPr>
            <w:noProof/>
            <w:webHidden/>
          </w:rPr>
          <w:t>22</w:t>
        </w:r>
        <w:r>
          <w:rPr>
            <w:noProof/>
            <w:webHidden/>
          </w:rPr>
          <w:fldChar w:fldCharType="end"/>
        </w:r>
      </w:hyperlink>
    </w:p>
    <w:p w14:paraId="54B33254" w14:textId="0AAA1BAC"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22" w:history="1">
        <w:r w:rsidRPr="00447BFB">
          <w:rPr>
            <w:rStyle w:val="Hypertextovodkaz"/>
            <w:noProof/>
          </w:rPr>
          <w:t>25.</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Změny kvalifikace účastníka zadávacího řízení</w:t>
        </w:r>
        <w:r>
          <w:rPr>
            <w:noProof/>
            <w:webHidden/>
          </w:rPr>
          <w:tab/>
        </w:r>
        <w:r>
          <w:rPr>
            <w:noProof/>
            <w:webHidden/>
          </w:rPr>
          <w:fldChar w:fldCharType="begin"/>
        </w:r>
        <w:r>
          <w:rPr>
            <w:noProof/>
            <w:webHidden/>
          </w:rPr>
          <w:instrText xml:space="preserve"> PAGEREF _Toc177723922 \h </w:instrText>
        </w:r>
        <w:r>
          <w:rPr>
            <w:noProof/>
            <w:webHidden/>
          </w:rPr>
        </w:r>
        <w:r>
          <w:rPr>
            <w:noProof/>
            <w:webHidden/>
          </w:rPr>
          <w:fldChar w:fldCharType="separate"/>
        </w:r>
        <w:r>
          <w:rPr>
            <w:noProof/>
            <w:webHidden/>
          </w:rPr>
          <w:t>22</w:t>
        </w:r>
        <w:r>
          <w:rPr>
            <w:noProof/>
            <w:webHidden/>
          </w:rPr>
          <w:fldChar w:fldCharType="end"/>
        </w:r>
      </w:hyperlink>
    </w:p>
    <w:p w14:paraId="799EAE5B" w14:textId="0D652730"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23" w:history="1">
        <w:r w:rsidRPr="00447BFB">
          <w:rPr>
            <w:rStyle w:val="Hypertextovodkaz"/>
            <w:noProof/>
          </w:rPr>
          <w:t>26.</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Další podmínky a práva zadavatele</w:t>
        </w:r>
        <w:r>
          <w:rPr>
            <w:noProof/>
            <w:webHidden/>
          </w:rPr>
          <w:tab/>
        </w:r>
        <w:r>
          <w:rPr>
            <w:noProof/>
            <w:webHidden/>
          </w:rPr>
          <w:fldChar w:fldCharType="begin"/>
        </w:r>
        <w:r>
          <w:rPr>
            <w:noProof/>
            <w:webHidden/>
          </w:rPr>
          <w:instrText xml:space="preserve"> PAGEREF _Toc177723923 \h </w:instrText>
        </w:r>
        <w:r>
          <w:rPr>
            <w:noProof/>
            <w:webHidden/>
          </w:rPr>
        </w:r>
        <w:r>
          <w:rPr>
            <w:noProof/>
            <w:webHidden/>
          </w:rPr>
          <w:fldChar w:fldCharType="separate"/>
        </w:r>
        <w:r>
          <w:rPr>
            <w:noProof/>
            <w:webHidden/>
          </w:rPr>
          <w:t>22</w:t>
        </w:r>
        <w:r>
          <w:rPr>
            <w:noProof/>
            <w:webHidden/>
          </w:rPr>
          <w:fldChar w:fldCharType="end"/>
        </w:r>
      </w:hyperlink>
    </w:p>
    <w:p w14:paraId="5793E433" w14:textId="71D06869"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24" w:history="1">
        <w:r w:rsidRPr="00447BFB">
          <w:rPr>
            <w:rStyle w:val="Hypertextovodkaz"/>
            <w:noProof/>
          </w:rPr>
          <w:t>27.</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Seznam příloh</w:t>
        </w:r>
        <w:r>
          <w:rPr>
            <w:noProof/>
            <w:webHidden/>
          </w:rPr>
          <w:tab/>
        </w:r>
        <w:r>
          <w:rPr>
            <w:noProof/>
            <w:webHidden/>
          </w:rPr>
          <w:fldChar w:fldCharType="begin"/>
        </w:r>
        <w:r>
          <w:rPr>
            <w:noProof/>
            <w:webHidden/>
          </w:rPr>
          <w:instrText xml:space="preserve"> PAGEREF _Toc177723924 \h </w:instrText>
        </w:r>
        <w:r>
          <w:rPr>
            <w:noProof/>
            <w:webHidden/>
          </w:rPr>
        </w:r>
        <w:r>
          <w:rPr>
            <w:noProof/>
            <w:webHidden/>
          </w:rPr>
          <w:fldChar w:fldCharType="separate"/>
        </w:r>
        <w:r>
          <w:rPr>
            <w:noProof/>
            <w:webHidden/>
          </w:rPr>
          <w:t>25</w:t>
        </w:r>
        <w:r>
          <w:rPr>
            <w:noProof/>
            <w:webHidden/>
          </w:rPr>
          <w:fldChar w:fldCharType="end"/>
        </w:r>
      </w:hyperlink>
    </w:p>
    <w:p w14:paraId="5FA65E34" w14:textId="71F0C433" w:rsidR="006A5039" w:rsidRDefault="006A5039">
      <w:pPr>
        <w:pStyle w:val="Obsah1"/>
        <w:rPr>
          <w:rFonts w:asciiTheme="minorHAnsi" w:eastAsiaTheme="minorEastAsia" w:hAnsiTheme="minorHAnsi" w:cstheme="minorBidi"/>
          <w:noProof/>
          <w:kern w:val="2"/>
          <w:sz w:val="24"/>
          <w:szCs w:val="24"/>
          <w:lang w:eastAsia="cs-CZ"/>
          <w14:ligatures w14:val="standardContextual"/>
        </w:rPr>
      </w:pPr>
      <w:hyperlink w:anchor="_Toc177723925" w:history="1">
        <w:r w:rsidRPr="00447BFB">
          <w:rPr>
            <w:rStyle w:val="Hypertextovodkaz"/>
            <w:noProof/>
          </w:rPr>
          <w:t>28.</w: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t>Podpis</w:t>
        </w:r>
        <w:r>
          <w:rPr>
            <w:noProof/>
            <w:webHidden/>
          </w:rPr>
          <w:tab/>
        </w:r>
        <w:r>
          <w:rPr>
            <w:noProof/>
            <w:webHidden/>
          </w:rPr>
          <w:fldChar w:fldCharType="begin"/>
        </w:r>
        <w:r>
          <w:rPr>
            <w:noProof/>
            <w:webHidden/>
          </w:rPr>
          <w:instrText xml:space="preserve"> PAGEREF _Toc177723925 \h </w:instrText>
        </w:r>
        <w:r>
          <w:rPr>
            <w:noProof/>
            <w:webHidden/>
          </w:rPr>
        </w:r>
        <w:r>
          <w:rPr>
            <w:noProof/>
            <w:webHidden/>
          </w:rPr>
          <w:fldChar w:fldCharType="separate"/>
        </w:r>
        <w:r>
          <w:rPr>
            <w:noProof/>
            <w:webHidden/>
          </w:rPr>
          <w:t>25</w:t>
        </w:r>
        <w:r>
          <w:rPr>
            <w:noProof/>
            <w:webHidden/>
          </w:rPr>
          <w:fldChar w:fldCharType="end"/>
        </w:r>
      </w:hyperlink>
    </w:p>
    <w:p w14:paraId="739D2C18" w14:textId="0C78DD64" w:rsidR="001F6A0E" w:rsidRPr="00DB13AF" w:rsidRDefault="00533217" w:rsidP="00C05EC3">
      <w:pPr>
        <w:spacing w:line="480" w:lineRule="auto"/>
        <w:rPr>
          <w:sz w:val="2"/>
        </w:rPr>
      </w:pPr>
      <w:r w:rsidRPr="00DB13AF">
        <w:rPr>
          <w:b/>
          <w:bCs/>
        </w:rPr>
        <w:fldChar w:fldCharType="end"/>
      </w:r>
      <w:r w:rsidR="001F6A0E" w:rsidRPr="00DB13AF">
        <w:br w:type="page"/>
      </w:r>
    </w:p>
    <w:p w14:paraId="6FB19152" w14:textId="77777777" w:rsidR="001F6A0E" w:rsidRPr="00A8293E" w:rsidRDefault="00BD767B" w:rsidP="00A8293E">
      <w:pPr>
        <w:pStyle w:val="1nadpis"/>
      </w:pPr>
      <w:bookmarkStart w:id="0" w:name="_Ref426986462"/>
      <w:bookmarkStart w:id="1" w:name="_Ref458064726"/>
      <w:bookmarkStart w:id="2" w:name="_Toc177723898"/>
      <w:r w:rsidRPr="00A8293E">
        <w:lastRenderedPageBreak/>
        <w:t xml:space="preserve">Identifikační údaje </w:t>
      </w:r>
      <w:bookmarkEnd w:id="0"/>
      <w:r w:rsidRPr="00A8293E">
        <w:t>zadavatele</w:t>
      </w:r>
      <w:bookmarkEnd w:id="1"/>
      <w:bookmarkEnd w:id="2"/>
    </w:p>
    <w:p w14:paraId="2E17BB5E" w14:textId="711EA4E5" w:rsidR="00AC6986" w:rsidRPr="00DB13AF" w:rsidRDefault="00AC6986" w:rsidP="004B4AEA">
      <w:pPr>
        <w:pStyle w:val="2nesltext"/>
        <w:ind w:left="4248" w:hanging="4248"/>
      </w:pPr>
      <w:r w:rsidRPr="00DB13AF">
        <w:t>Název zadavatele:</w:t>
      </w:r>
      <w:r w:rsidRPr="00DB13AF">
        <w:tab/>
      </w:r>
      <w:r w:rsidR="001D43B7" w:rsidRPr="007F1861">
        <w:rPr>
          <w:rFonts w:eastAsia="Times New Roman"/>
          <w:b/>
          <w:lang w:bidi="en-US"/>
        </w:rPr>
        <w:t>Státní zemědělský intervenční fond</w:t>
      </w:r>
    </w:p>
    <w:p w14:paraId="5F7BC43D" w14:textId="6EBE508B" w:rsidR="00AC6986" w:rsidRPr="00DB13AF" w:rsidRDefault="00AC6986" w:rsidP="00AC6986">
      <w:pPr>
        <w:pStyle w:val="2nesltext"/>
      </w:pPr>
      <w:r w:rsidRPr="00DB13AF">
        <w:t>IČO:</w:t>
      </w:r>
      <w:r w:rsidRPr="00DB13AF">
        <w:tab/>
      </w:r>
      <w:r>
        <w:tab/>
      </w:r>
      <w:r>
        <w:tab/>
      </w:r>
      <w:r>
        <w:tab/>
      </w:r>
      <w:r>
        <w:tab/>
      </w:r>
      <w:r>
        <w:tab/>
      </w:r>
      <w:r w:rsidR="001D43B7" w:rsidRPr="007F1861">
        <w:rPr>
          <w:rFonts w:eastAsia="Times New Roman"/>
          <w:lang w:bidi="en-US"/>
        </w:rPr>
        <w:t>48133981</w:t>
      </w:r>
    </w:p>
    <w:p w14:paraId="2A242FC1" w14:textId="32265F99" w:rsidR="00AC6986" w:rsidRPr="00DB13AF" w:rsidRDefault="00AC6986" w:rsidP="004B4AEA">
      <w:pPr>
        <w:pStyle w:val="2nesltext"/>
        <w:ind w:left="4248" w:hanging="4248"/>
      </w:pPr>
      <w:r w:rsidRPr="00DB13AF">
        <w:t>Sídlo:</w:t>
      </w:r>
      <w:r w:rsidR="004B4AEA">
        <w:tab/>
      </w:r>
      <w:r w:rsidR="001D43B7" w:rsidRPr="004E0EC8">
        <w:rPr>
          <w:rFonts w:eastAsia="Times New Roman"/>
          <w:lang w:bidi="en-US"/>
        </w:rPr>
        <w:t>Ve Smečkách 801/33, Nové Město, 110 00 Praha 1</w:t>
      </w:r>
    </w:p>
    <w:p w14:paraId="623A8A2D" w14:textId="3BC91F5D" w:rsidR="004B4AEA" w:rsidRDefault="00AC6986" w:rsidP="004B4AEA">
      <w:pPr>
        <w:pStyle w:val="2nesltext"/>
        <w:spacing w:before="0"/>
        <w:ind w:left="4247" w:hanging="4247"/>
        <w:contextualSpacing w:val="0"/>
      </w:pPr>
      <w:r w:rsidRPr="006B7933">
        <w:t xml:space="preserve">Osoba oprávněná </w:t>
      </w:r>
      <w:r>
        <w:t>zastupovat</w:t>
      </w:r>
      <w:r w:rsidRPr="006B7933">
        <w:t xml:space="preserve"> zadavatele</w:t>
      </w:r>
      <w:r w:rsidRPr="00DB13AF">
        <w:t>:</w:t>
      </w:r>
      <w:r>
        <w:tab/>
      </w:r>
      <w:r w:rsidR="004C7C2B" w:rsidRPr="004C7C2B">
        <w:t>Ing. Petr Dlouhý, MBA, generální ředitel</w:t>
      </w:r>
    </w:p>
    <w:p w14:paraId="1125E3A2" w14:textId="0006F3F7" w:rsidR="00AC6986" w:rsidRDefault="002356AB" w:rsidP="004B4AEA">
      <w:pPr>
        <w:pStyle w:val="2nesltext"/>
        <w:contextualSpacing w:val="0"/>
        <w:rPr>
          <w:rFonts w:asciiTheme="minorHAnsi" w:hAnsiTheme="minorHAnsi"/>
        </w:rPr>
      </w:pPr>
      <w:r>
        <w:t>Internetová a</w:t>
      </w:r>
      <w:r w:rsidR="00AC6986" w:rsidRPr="00DB13AF">
        <w:t xml:space="preserve">dresa profilu </w:t>
      </w:r>
      <w:r w:rsidR="00AC6986" w:rsidRPr="00E5062C">
        <w:t>zadavatele</w:t>
      </w:r>
      <w:r w:rsidR="00AC6986" w:rsidRPr="00DB13AF">
        <w:t>:</w:t>
      </w:r>
      <w:r w:rsidR="00AC6986" w:rsidRPr="00DB13AF">
        <w:tab/>
      </w:r>
      <w:r w:rsidR="008D2880">
        <w:tab/>
      </w:r>
      <w:hyperlink r:id="rId12" w:history="1">
        <w:r w:rsidR="008D2880" w:rsidRPr="009240D0">
          <w:rPr>
            <w:rStyle w:val="Hypertextovodkaz"/>
            <w:rFonts w:asciiTheme="minorHAnsi" w:hAnsiTheme="minorHAnsi"/>
          </w:rPr>
          <w:t>https://zakazky.szif.cz/</w:t>
        </w:r>
      </w:hyperlink>
    </w:p>
    <w:p w14:paraId="3A851233" w14:textId="3E465C84" w:rsidR="00A01BDB" w:rsidRPr="004466E7" w:rsidRDefault="002356AB" w:rsidP="004B4AEA">
      <w:pPr>
        <w:pStyle w:val="2nesltext"/>
        <w:contextualSpacing w:val="0"/>
      </w:pPr>
      <w:r>
        <w:t>Internetová a</w:t>
      </w:r>
      <w:r w:rsidR="00A01BDB">
        <w:t>dresa veřejné zakázky:</w:t>
      </w:r>
      <w:r w:rsidR="00AB5EDE">
        <w:tab/>
      </w:r>
      <w:r w:rsidR="008D2880">
        <w:tab/>
      </w:r>
      <w:hyperlink r:id="rId13" w:history="1">
        <w:r w:rsidR="008D2880" w:rsidRPr="009240D0">
          <w:rPr>
            <w:rStyle w:val="Hypertextovodkaz"/>
          </w:rPr>
          <w:t>https://zakazky.szif.cz/vz00000535</w:t>
        </w:r>
      </w:hyperlink>
      <w:r w:rsidR="009965B9">
        <w:t xml:space="preserve">  </w:t>
      </w:r>
    </w:p>
    <w:p w14:paraId="4A325854" w14:textId="77777777" w:rsidR="001F6A0E" w:rsidRPr="004466E7" w:rsidRDefault="00084D87" w:rsidP="001F6A0E">
      <w:pPr>
        <w:pStyle w:val="2margrubrika"/>
      </w:pPr>
      <w:r w:rsidRPr="004C6E81">
        <w:rPr>
          <w:bCs/>
        </w:rPr>
        <w:t>Smluvní zastoupení zadavatele</w:t>
      </w:r>
    </w:p>
    <w:p w14:paraId="08737339" w14:textId="4D8685A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IČO: 28360125, se</w:t>
      </w:r>
      <w:r w:rsidR="007D6E9F">
        <w:t> </w:t>
      </w:r>
      <w:r w:rsidRPr="00BD767B">
        <w:t xml:space="preserve">sídlem: </w:t>
      </w:r>
      <w:r w:rsidR="008810F0" w:rsidRPr="008810F0">
        <w:t>Helfertova 2040/13, Černá Pole, 613 00 Brno</w:t>
      </w:r>
      <w:r w:rsidRPr="00AC6986">
        <w:t xml:space="preserve">, e-mail: </w:t>
      </w:r>
      <w:hyperlink r:id="rId14" w:history="1">
        <w:r w:rsidR="004B4AEA" w:rsidRPr="0069768D">
          <w:rPr>
            <w:rStyle w:val="Hypertextovodkaz"/>
          </w:rPr>
          <w:t>zakazky@akfiala.cz</w:t>
        </w:r>
      </w:hyperlink>
      <w:r w:rsidRPr="00AC6986">
        <w:t>, tel.: +420 541 211</w:t>
      </w:r>
      <w:r w:rsidR="00DF4488" w:rsidRPr="00AC6986">
        <w:t> </w:t>
      </w:r>
      <w:r w:rsidRPr="00AC6986">
        <w:t>528</w:t>
      </w:r>
      <w:r w:rsidR="00DF4488" w:rsidRPr="00AC6986">
        <w:t>, ID datové schránky: vb7kdaz</w:t>
      </w:r>
      <w:r w:rsidR="00A01E3E">
        <w:t xml:space="preserve"> (dále jen „</w:t>
      </w:r>
      <w:r w:rsidR="00A01E3E" w:rsidRPr="00A01E3E">
        <w:rPr>
          <w:b/>
          <w:i/>
        </w:rPr>
        <w:t>zástupce zadavatele</w:t>
      </w:r>
      <w:r w:rsidR="00A01E3E">
        <w:t>“)</w:t>
      </w:r>
      <w:r w:rsidR="00AC6986">
        <w:t>.</w:t>
      </w:r>
      <w:bookmarkEnd w:id="3"/>
    </w:p>
    <w:p w14:paraId="501809FA" w14:textId="18FA1F0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w:t>
      </w:r>
    </w:p>
    <w:p w14:paraId="4543A578" w14:textId="77777777" w:rsidR="000A4C83" w:rsidRPr="000A4C83" w:rsidRDefault="000A4C83" w:rsidP="000A4C83">
      <w:pPr>
        <w:pStyle w:val="2margrubrika"/>
      </w:pPr>
      <w:r>
        <w:t>Komunikace</w:t>
      </w:r>
    </w:p>
    <w:p w14:paraId="6A7E12DD" w14:textId="2BB2E19A" w:rsidR="009208AE" w:rsidRDefault="00952AB8" w:rsidP="00D5688C">
      <w:pPr>
        <w:pStyle w:val="2sltext"/>
      </w:pPr>
      <w:r w:rsidRPr="004B4AEA">
        <w:t xml:space="preserve">Zadavatel (zástupce zadavatele) komunikuje s dodavateli v souladu s § 211 odst. 1 zákona zásadně písemně. Písemná komunikace mezi zadavatelem (zástupcem zadavatele) a dodavatelem musí probíhat elektronicky (s výjimkou případů podle § 211 odst. </w:t>
      </w:r>
      <w:r w:rsidR="0013494B">
        <w:t>5</w:t>
      </w:r>
      <w:r w:rsidRPr="004B4AEA">
        <w:t xml:space="preserve"> zákona), a to zejména prostřednictvím certifikovaného elektronického nástroje </w:t>
      </w:r>
      <w:r w:rsidR="00CF070A">
        <w:rPr>
          <w:bCs/>
          <w:lang w:bidi="en-US"/>
        </w:rPr>
        <w:t>E-ZAK</w:t>
      </w:r>
      <w:r w:rsidR="00EA2223" w:rsidRPr="004B4AEA">
        <w:rPr>
          <w:b/>
          <w:lang w:bidi="en-US"/>
        </w:rPr>
        <w:t xml:space="preserve"> </w:t>
      </w:r>
      <w:r w:rsidR="00EA2223" w:rsidRPr="004B4AEA">
        <w:rPr>
          <w:lang w:bidi="en-US"/>
        </w:rPr>
        <w:t>(dále jen „</w:t>
      </w:r>
      <w:r w:rsidR="00EA2223" w:rsidRPr="004B4AEA">
        <w:rPr>
          <w:b/>
          <w:i/>
          <w:lang w:bidi="en-US"/>
        </w:rPr>
        <w:t>elektronický nástroj</w:t>
      </w:r>
      <w:r w:rsidR="00EA2223" w:rsidRPr="004B4AEA">
        <w:rPr>
          <w:lang w:bidi="en-US"/>
        </w:rPr>
        <w:t>“)</w:t>
      </w:r>
      <w:r w:rsidRPr="004B4AEA">
        <w:t>.</w:t>
      </w:r>
      <w:r w:rsidR="009965B9">
        <w:t xml:space="preserve"> </w:t>
      </w:r>
      <w:r w:rsidR="009208AE">
        <w:t xml:space="preserve">V rámci jednání o předběžných nabídkách </w:t>
      </w:r>
      <w:r w:rsidR="009208AE" w:rsidRPr="00687C9C">
        <w:t xml:space="preserve">podle § 61 odst. </w:t>
      </w:r>
      <w:r w:rsidR="009208AE">
        <w:t>8</w:t>
      </w:r>
      <w:r w:rsidR="009208AE" w:rsidRPr="00687C9C">
        <w:t xml:space="preserve"> </w:t>
      </w:r>
      <w:r w:rsidR="009208AE">
        <w:t>zákona</w:t>
      </w:r>
      <w:r w:rsidR="009208AE" w:rsidRPr="00687C9C">
        <w:t xml:space="preserve"> </w:t>
      </w:r>
      <w:r w:rsidR="009208AE">
        <w:t xml:space="preserve">může být </w:t>
      </w:r>
      <w:r w:rsidR="009208AE" w:rsidRPr="004B4AEA">
        <w:t>v souladu s § 211 odst.</w:t>
      </w:r>
      <w:r w:rsidR="00B2476F">
        <w:t> </w:t>
      </w:r>
      <w:r w:rsidR="009208AE">
        <w:t>2</w:t>
      </w:r>
      <w:r w:rsidR="009208AE" w:rsidRPr="004B4AEA">
        <w:t xml:space="preserve"> </w:t>
      </w:r>
      <w:r w:rsidR="009208AE">
        <w:t xml:space="preserve">písm. a) </w:t>
      </w:r>
      <w:r w:rsidR="009208AE" w:rsidRPr="004B4AEA">
        <w:t>zákona</w:t>
      </w:r>
      <w:r w:rsidR="009208AE">
        <w:t xml:space="preserve"> použita také ústní komunikace</w:t>
      </w:r>
      <w:r w:rsidR="009965B9" w:rsidRPr="00687C9C">
        <w:t xml:space="preserve">, přičemž obsah </w:t>
      </w:r>
      <w:r w:rsidR="009208AE">
        <w:t xml:space="preserve">takové </w:t>
      </w:r>
      <w:r w:rsidR="00B2476F">
        <w:t xml:space="preserve">ústní </w:t>
      </w:r>
      <w:r w:rsidR="009208AE">
        <w:t>komunikace bude v dostatečné míře zdokumentován.</w:t>
      </w:r>
    </w:p>
    <w:p w14:paraId="6CFFA3AA" w14:textId="04D3A14D" w:rsidR="00952AB8" w:rsidRPr="004B4AEA" w:rsidRDefault="00952AB8" w:rsidP="00D5688C">
      <w:pPr>
        <w:pStyle w:val="2sltext"/>
        <w:rPr>
          <w:b/>
        </w:rPr>
      </w:pPr>
      <w:r w:rsidRPr="004B4AEA">
        <w:t xml:space="preserve">Pro komunikaci se zadavatelem (zástupcem zadavatele) prostřednictvím elektronického nástroje je dodavatel povinen zaregistrovat </w:t>
      </w:r>
      <w:bookmarkStart w:id="4" w:name="_Hlk143757376"/>
      <w:r w:rsidR="00DB1E5A" w:rsidRPr="00395CFA">
        <w:t xml:space="preserve">se </w:t>
      </w:r>
      <w:r w:rsidR="00DB1E5A">
        <w:t>v </w:t>
      </w:r>
      <w:r w:rsidR="00DB1E5A" w:rsidRPr="00395CFA">
        <w:t>elektronické</w:t>
      </w:r>
      <w:r w:rsidR="00DB1E5A">
        <w:t xml:space="preserve">m </w:t>
      </w:r>
      <w:r w:rsidR="00DB1E5A" w:rsidRPr="00395CFA">
        <w:t>nástroj</w:t>
      </w:r>
      <w:r w:rsidR="00DB1E5A">
        <w:t>i dostupném na výše uvedené internetové adrese profilu zadavatele.</w:t>
      </w:r>
      <w:bookmarkEnd w:id="4"/>
    </w:p>
    <w:p w14:paraId="2636A01A" w14:textId="77777777" w:rsidR="006B4653" w:rsidRDefault="006B4653" w:rsidP="00A8293E">
      <w:pPr>
        <w:pStyle w:val="1nadpis"/>
      </w:pPr>
      <w:bookmarkStart w:id="5" w:name="_Toc177723899"/>
      <w:r w:rsidRPr="006B4653">
        <w:t>Vymezení některých pojmů</w:t>
      </w:r>
      <w:bookmarkEnd w:id="5"/>
    </w:p>
    <w:p w14:paraId="18A8DC4A" w14:textId="77777777" w:rsidR="00FA4F37" w:rsidRDefault="00FA4F37" w:rsidP="007D6E9F">
      <w:pPr>
        <w:pStyle w:val="2sltext"/>
        <w:spacing w:after="120"/>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2E5829FE" w14:textId="77777777" w:rsidR="00F901A5" w:rsidRDefault="00FA4F37" w:rsidP="00F901A5">
      <w:pPr>
        <w:pStyle w:val="2sltext"/>
      </w:pPr>
      <w:r w:rsidRPr="006F209D">
        <w:rPr>
          <w:b/>
        </w:rPr>
        <w:lastRenderedPageBreak/>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w:t>
      </w:r>
      <w:r w:rsidR="007D6E9F">
        <w:t>.</w:t>
      </w:r>
    </w:p>
    <w:p w14:paraId="7D98C27E" w14:textId="40D45F48" w:rsidR="00F901A5" w:rsidRDefault="00F901A5" w:rsidP="00F901A5">
      <w:pPr>
        <w:pStyle w:val="2sltext"/>
      </w:pPr>
      <w:r w:rsidRPr="00F901A5">
        <w:t xml:space="preserve">Zadavatel uveřejnil v souladu s § 96 odst. 1 zákona na svém profilu zadavatele zadávací dokumentaci v plném rozsahu, s výjimkou formulářů podle § 212 zákona.  </w:t>
      </w:r>
    </w:p>
    <w:p w14:paraId="652CA88D" w14:textId="77777777" w:rsidR="00DB1E5A" w:rsidRPr="00E72729" w:rsidRDefault="00DB1E5A" w:rsidP="00DB1E5A">
      <w:pPr>
        <w:pStyle w:val="2sltext"/>
        <w:keepNext/>
        <w:spacing w:after="120"/>
      </w:pPr>
      <w:r w:rsidRPr="00A34AB8">
        <w:t>Označení částí zadávací dokumentace, které vypracovaly nebo se na jejich vypracování podílely osoby odlišné od zadavatele spolu s identifikací těchto osob:</w:t>
      </w:r>
    </w:p>
    <w:p w14:paraId="7269F017" w14:textId="2FBDE470" w:rsidR="00DB1E5A" w:rsidRPr="00F901A5" w:rsidRDefault="00DB1E5A" w:rsidP="00DB1E5A">
      <w:pPr>
        <w:pStyle w:val="3seznam"/>
      </w:pPr>
      <w:r w:rsidRPr="00DB1E5A">
        <w:rPr>
          <w:b/>
          <w:bCs/>
        </w:rPr>
        <w:t xml:space="preserve">část </w:t>
      </w:r>
      <w:r w:rsidRPr="00E63865">
        <w:rPr>
          <w:b/>
          <w:bCs/>
        </w:rPr>
        <w:t>zadávací dokumentace:</w:t>
      </w:r>
      <w:r w:rsidRPr="00E63865">
        <w:t xml:space="preserve"> </w:t>
      </w:r>
      <w:r w:rsidR="006F7889">
        <w:rPr>
          <w:rFonts w:asciiTheme="minorHAnsi" w:hAnsiTheme="minorHAnsi"/>
          <w:bCs/>
        </w:rPr>
        <w:t>Technická specifikace</w:t>
      </w:r>
      <w:r w:rsidR="006F7889">
        <w:t xml:space="preserve"> </w:t>
      </w:r>
      <w:r w:rsidR="00FB1FDB" w:rsidRPr="00E63865">
        <w:t>[</w:t>
      </w:r>
      <w:r w:rsidR="006F7889">
        <w:rPr>
          <w:rFonts w:asciiTheme="minorHAnsi" w:hAnsiTheme="minorHAnsi"/>
          <w:bCs/>
        </w:rPr>
        <w:t>Příloha č. 1 Návrhu Smlouvy na dodávku</w:t>
      </w:r>
      <w:r w:rsidR="006F7889">
        <w:t xml:space="preserve"> </w:t>
      </w:r>
      <w:r w:rsidR="00FB1FDB" w:rsidRPr="00E63865">
        <w:t>(</w:t>
      </w:r>
      <w:r w:rsidR="006F7889">
        <w:fldChar w:fldCharType="begin"/>
      </w:r>
      <w:r w:rsidR="006F7889">
        <w:instrText xml:space="preserve"> REF _Ref174950901 \w \h </w:instrText>
      </w:r>
      <w:r w:rsidR="006F7889">
        <w:fldChar w:fldCharType="separate"/>
      </w:r>
      <w:r w:rsidR="00BF424A">
        <w:t>Příloha č. 3a</w:t>
      </w:r>
      <w:r w:rsidR="006F7889">
        <w:fldChar w:fldCharType="end"/>
      </w:r>
      <w:r w:rsidR="006F7889">
        <w:t xml:space="preserve"> </w:t>
      </w:r>
      <w:r w:rsidR="006F7889" w:rsidRPr="0096204C">
        <w:t>dokumentace zadávacího řízen</w:t>
      </w:r>
      <w:r w:rsidR="006F7889">
        <w:t>í</w:t>
      </w:r>
      <w:r w:rsidR="00FB1FDB" w:rsidRPr="00E63865">
        <w:t>)]</w:t>
      </w:r>
      <w:r w:rsidRPr="00E63865">
        <w:rPr>
          <w:bCs/>
        </w:rPr>
        <w:t xml:space="preserve">; </w:t>
      </w:r>
      <w:r w:rsidRPr="00E63865">
        <w:rPr>
          <w:b/>
        </w:rPr>
        <w:t>zpracovatel:</w:t>
      </w:r>
      <w:r w:rsidRPr="00E63865">
        <w:rPr>
          <w:bCs/>
        </w:rPr>
        <w:t xml:space="preserve"> </w:t>
      </w:r>
      <w:r w:rsidR="00F901A5" w:rsidRPr="00F901A5">
        <w:rPr>
          <w:rFonts w:asciiTheme="minorHAnsi" w:hAnsiTheme="minorHAnsi"/>
          <w:bCs/>
        </w:rPr>
        <w:t>SAP ČR, spol. s r.o.</w:t>
      </w:r>
      <w:r w:rsidRPr="00E63865">
        <w:rPr>
          <w:bCs/>
        </w:rPr>
        <w:t xml:space="preserve">, se sídlem: </w:t>
      </w:r>
      <w:r w:rsidR="00F901A5" w:rsidRPr="00F901A5">
        <w:rPr>
          <w:rFonts w:asciiTheme="minorHAnsi" w:hAnsiTheme="minorHAnsi"/>
          <w:bCs/>
        </w:rPr>
        <w:t>Bucharova 2817/11, Stodůlky, 158 00 Praha 5</w:t>
      </w:r>
      <w:r w:rsidRPr="00E63865">
        <w:rPr>
          <w:bCs/>
        </w:rPr>
        <w:t xml:space="preserve">, IČO: </w:t>
      </w:r>
      <w:r w:rsidR="00F901A5" w:rsidRPr="00F901A5">
        <w:rPr>
          <w:rFonts w:asciiTheme="minorHAnsi" w:hAnsiTheme="minorHAnsi"/>
          <w:bCs/>
        </w:rPr>
        <w:t>49713361</w:t>
      </w:r>
      <w:r w:rsidR="009E0FA9">
        <w:rPr>
          <w:bCs/>
        </w:rPr>
        <w:t>.</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34B20D7E" w14:textId="23F56F5F" w:rsidR="00062CB7" w:rsidRDefault="00F17C3F" w:rsidP="00A30B69">
      <w:pPr>
        <w:pStyle w:val="2sltext"/>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BF424A">
        <w:t>Příloha č. 2</w:t>
      </w:r>
      <w:r w:rsidR="00533217">
        <w:fldChar w:fldCharType="end"/>
      </w:r>
      <w:r>
        <w:t xml:space="preserve"> </w:t>
      </w:r>
      <w:r w:rsidRPr="003E6F55">
        <w:t>dokumentace</w:t>
      </w:r>
      <w:r>
        <w:t xml:space="preserve"> zadávacího řízení)</w:t>
      </w:r>
      <w:r w:rsidR="00062CB7">
        <w:t>.</w:t>
      </w:r>
    </w:p>
    <w:p w14:paraId="29872EB1" w14:textId="63DD40B4" w:rsidR="00585BD4" w:rsidRDefault="00585BD4" w:rsidP="00585BD4">
      <w:pPr>
        <w:pStyle w:val="2sltext"/>
      </w:pPr>
      <w:r w:rsidRPr="009562C7">
        <w:rPr>
          <w:b/>
          <w:bCs/>
        </w:rPr>
        <w:t>Žádostí o účast</w:t>
      </w:r>
      <w:r w:rsidRPr="009562C7">
        <w:t xml:space="preserve"> se v souladu s § 28 odst. 1 písm. d) zákona rozumí údaje nebo doklady prokazující kvalifikaci dodavatele, které dodavatel podal písemně zadavateli na základě zadávací dokumentace</w:t>
      </w:r>
      <w:r w:rsidR="007E18AE">
        <w:t>.</w:t>
      </w:r>
    </w:p>
    <w:p w14:paraId="421702BC" w14:textId="77777777" w:rsidR="00585BD4" w:rsidRPr="004F2F9B" w:rsidRDefault="00585BD4" w:rsidP="00585BD4">
      <w:pPr>
        <w:pStyle w:val="2sltext"/>
        <w:rPr>
          <w:rFonts w:asciiTheme="minorHAnsi" w:hAnsiTheme="minorHAnsi" w:cstheme="minorHAnsi"/>
        </w:rPr>
      </w:pPr>
      <w:r>
        <w:rPr>
          <w:rFonts w:asciiTheme="minorHAnsi" w:hAnsiTheme="minorHAnsi" w:cstheme="minorHAnsi"/>
          <w:b/>
        </w:rPr>
        <w:t xml:space="preserve">Výzvou k podání předběžných nabídek </w:t>
      </w:r>
      <w:r>
        <w:rPr>
          <w:rFonts w:asciiTheme="minorHAnsi" w:hAnsiTheme="minorHAnsi" w:cstheme="minorHAnsi"/>
        </w:rPr>
        <w:t>se rozumí výzva podle § 61 odst. 5 zákona obsahující náležitosti stanovené v příloze č. 6 k zákonu, kterou zadavatel vyzývá účastníky zadávacího řízení k podání předběžných nabídek.</w:t>
      </w:r>
    </w:p>
    <w:p w14:paraId="07D0B640" w14:textId="4BE10301" w:rsidR="00585BD4" w:rsidRDefault="00585BD4" w:rsidP="00585BD4">
      <w:pPr>
        <w:pStyle w:val="2sltext"/>
        <w:rPr>
          <w:rFonts w:asciiTheme="minorHAnsi" w:hAnsiTheme="minorHAnsi" w:cstheme="minorHAnsi"/>
        </w:rPr>
      </w:pPr>
      <w:r w:rsidRPr="00F95FD4">
        <w:rPr>
          <w:rFonts w:asciiTheme="minorHAnsi" w:hAnsiTheme="minorHAnsi" w:cstheme="minorHAnsi"/>
          <w:b/>
        </w:rPr>
        <w:t xml:space="preserve">Předběžnou nabídkou </w:t>
      </w:r>
      <w:r w:rsidRPr="00F95FD4">
        <w:rPr>
          <w:rFonts w:asciiTheme="minorHAnsi" w:hAnsiTheme="minorHAnsi" w:cstheme="minorHAnsi"/>
        </w:rPr>
        <w:t>se v souladu s § 28 odst. 1 písm. e) zákona rozumí údaje nebo doklady, které dodavatel podal písemně zadavateli na základě zadávací dokumentace</w:t>
      </w:r>
      <w:r>
        <w:rPr>
          <w:rFonts w:asciiTheme="minorHAnsi" w:hAnsiTheme="minorHAnsi" w:cstheme="minorHAnsi"/>
        </w:rPr>
        <w:t xml:space="preserve"> </w:t>
      </w:r>
      <w:r>
        <w:t>nebo výzvy k podání předběžných nabídek.</w:t>
      </w:r>
    </w:p>
    <w:p w14:paraId="6CEC6175" w14:textId="283B15E5" w:rsidR="00585BD4" w:rsidRPr="00F95FD4" w:rsidRDefault="00585BD4" w:rsidP="00585BD4">
      <w:pPr>
        <w:pStyle w:val="2sltext"/>
        <w:rPr>
          <w:rFonts w:asciiTheme="minorHAnsi" w:hAnsiTheme="minorHAnsi" w:cstheme="minorHAnsi"/>
        </w:rPr>
      </w:pPr>
      <w:r>
        <w:rPr>
          <w:rFonts w:asciiTheme="minorHAnsi" w:hAnsiTheme="minorHAnsi" w:cstheme="minorHAnsi"/>
          <w:b/>
        </w:rPr>
        <w:t xml:space="preserve">Výzvou k podání nabídek </w:t>
      </w:r>
      <w:r>
        <w:rPr>
          <w:rFonts w:asciiTheme="minorHAnsi" w:hAnsiTheme="minorHAnsi" w:cstheme="minorHAnsi"/>
        </w:rPr>
        <w:t>se rozumí výzva podle § 61 odst. 12 zákona obsahující náležitosti stanovené v příloze č. 6 k zákonu, kterou zadavatel vyzývá účastníky zadávacího řízení k podání nabídek.</w:t>
      </w:r>
    </w:p>
    <w:p w14:paraId="64593560" w14:textId="735249B3" w:rsidR="00585BD4" w:rsidRPr="00841023" w:rsidRDefault="00585BD4" w:rsidP="00585BD4">
      <w:pPr>
        <w:pStyle w:val="2sltext"/>
      </w:pPr>
      <w:r w:rsidRPr="00F95FD4">
        <w:rPr>
          <w:rFonts w:asciiTheme="minorHAnsi" w:hAnsiTheme="minorHAnsi" w:cstheme="minorHAnsi"/>
          <w:b/>
        </w:rPr>
        <w:t xml:space="preserve">Nabídkou </w:t>
      </w:r>
      <w:r w:rsidRPr="00F95FD4">
        <w:rPr>
          <w:rFonts w:asciiTheme="minorHAnsi" w:hAnsiTheme="minorHAnsi" w:cstheme="minorHAnsi"/>
        </w:rPr>
        <w:t>se v souladu s § 28 odst. 1 písm. f) zákona rozumí údaje nebo doklady, které dodavatel podal písemně zadavateli na základě zadávací dokumentace</w:t>
      </w:r>
      <w:r w:rsidR="00E24621">
        <w:rPr>
          <w:rFonts w:asciiTheme="minorHAnsi" w:hAnsiTheme="minorHAnsi" w:cstheme="minorHAnsi"/>
        </w:rPr>
        <w:t xml:space="preserve"> nebo výzvy k podání nabídek.</w:t>
      </w:r>
    </w:p>
    <w:p w14:paraId="6A8BE52E" w14:textId="610233FC" w:rsidR="00E24621" w:rsidRPr="00EC030C" w:rsidRDefault="00E24621" w:rsidP="00E24621">
      <w:pPr>
        <w:pStyle w:val="1nadpis"/>
      </w:pPr>
      <w:bookmarkStart w:id="6" w:name="_Toc21538477"/>
      <w:bookmarkStart w:id="7" w:name="_Toc177723900"/>
      <w:r>
        <w:rPr>
          <w:rFonts w:asciiTheme="minorHAnsi" w:hAnsiTheme="minorHAnsi" w:cstheme="minorHAnsi"/>
        </w:rPr>
        <w:t>Vymezení důvodu pro použití jednacího řízení s uveřejněním</w:t>
      </w:r>
      <w:bookmarkEnd w:id="6"/>
      <w:bookmarkEnd w:id="7"/>
    </w:p>
    <w:p w14:paraId="01B7FAB2" w14:textId="77777777" w:rsidR="003F3822" w:rsidRPr="003F3822" w:rsidRDefault="00E24621" w:rsidP="001628A6">
      <w:pPr>
        <w:pStyle w:val="2sltext"/>
        <w:spacing w:after="120"/>
      </w:pPr>
      <w:r w:rsidRPr="00F95FD4">
        <w:rPr>
          <w:rFonts w:asciiTheme="minorHAnsi" w:hAnsiTheme="minorHAnsi" w:cstheme="minorHAnsi"/>
        </w:rPr>
        <w:t xml:space="preserve">Zadavatel zadává veřejnou zakázku v jednacím řízení s uveřejněním </w:t>
      </w:r>
      <w:r>
        <w:rPr>
          <w:rFonts w:asciiTheme="minorHAnsi" w:hAnsiTheme="minorHAnsi" w:cstheme="minorHAnsi"/>
        </w:rPr>
        <w:t xml:space="preserve">v souladu s </w:t>
      </w:r>
      <w:r w:rsidRPr="00F95FD4">
        <w:rPr>
          <w:rFonts w:asciiTheme="minorHAnsi" w:hAnsiTheme="minorHAnsi" w:cstheme="minorHAnsi"/>
        </w:rPr>
        <w:t xml:space="preserve">§ 60 odst. 1 písm. </w:t>
      </w:r>
      <w:r>
        <w:rPr>
          <w:rFonts w:asciiTheme="minorHAnsi" w:hAnsiTheme="minorHAnsi" w:cstheme="minorHAnsi"/>
        </w:rPr>
        <w:t>b</w:t>
      </w:r>
      <w:r w:rsidRPr="00F95FD4">
        <w:rPr>
          <w:rFonts w:asciiTheme="minorHAnsi" w:hAnsiTheme="minorHAnsi" w:cstheme="minorHAnsi"/>
        </w:rPr>
        <w:t>)</w:t>
      </w:r>
      <w:r>
        <w:rPr>
          <w:rFonts w:asciiTheme="minorHAnsi" w:hAnsiTheme="minorHAnsi" w:cstheme="minorHAnsi"/>
        </w:rPr>
        <w:t xml:space="preserve"> </w:t>
      </w:r>
      <w:r w:rsidRPr="00F95FD4">
        <w:rPr>
          <w:rFonts w:asciiTheme="minorHAnsi" w:hAnsiTheme="minorHAnsi" w:cstheme="minorHAnsi"/>
        </w:rPr>
        <w:t>zákona</w:t>
      </w:r>
      <w:r>
        <w:rPr>
          <w:rFonts w:asciiTheme="minorHAnsi" w:hAnsiTheme="minorHAnsi" w:cstheme="minorHAnsi"/>
        </w:rPr>
        <w:t xml:space="preserve">, neboť </w:t>
      </w:r>
      <w:r w:rsidRPr="00E24621">
        <w:rPr>
          <w:rFonts w:asciiTheme="minorHAnsi" w:hAnsiTheme="minorHAnsi" w:cstheme="minorHAnsi"/>
        </w:rPr>
        <w:t>součástí plnění veřejné zakázky je návrh řešení nebo inovativní řešení</w:t>
      </w:r>
      <w:r>
        <w:rPr>
          <w:rFonts w:asciiTheme="minorHAnsi" w:hAnsiTheme="minorHAnsi" w:cstheme="minorHAnsi"/>
        </w:rPr>
        <w:t>.</w:t>
      </w:r>
      <w:r w:rsidR="00EA028E">
        <w:rPr>
          <w:rFonts w:asciiTheme="minorHAnsi" w:hAnsiTheme="minorHAnsi" w:cstheme="minorHAnsi"/>
        </w:rPr>
        <w:t xml:space="preserve"> </w:t>
      </w:r>
    </w:p>
    <w:p w14:paraId="7A96140B" w14:textId="3EA5A810" w:rsidR="00E24621" w:rsidRPr="00E24621" w:rsidRDefault="00E7251E" w:rsidP="001628A6">
      <w:pPr>
        <w:pStyle w:val="2sltext"/>
        <w:numPr>
          <w:ilvl w:val="0"/>
          <w:numId w:val="0"/>
        </w:numPr>
        <w:spacing w:before="120"/>
      </w:pPr>
      <w:r>
        <w:rPr>
          <w:rStyle w:val="ui-provider"/>
        </w:rPr>
        <w:t xml:space="preserve">Vzhledem ke složitosti a komplexnosti předmětu plnění veřejné zakázky a možným variantám, jakými je možné předmět plnění </w:t>
      </w:r>
      <w:r w:rsidR="00635278">
        <w:rPr>
          <w:rStyle w:val="ui-provider"/>
        </w:rPr>
        <w:t xml:space="preserve">veřejné </w:t>
      </w:r>
      <w:r w:rsidR="00635278" w:rsidRPr="008F1427">
        <w:rPr>
          <w:rStyle w:val="ui-provider"/>
        </w:rPr>
        <w:t xml:space="preserve">zakázky </w:t>
      </w:r>
      <w:r w:rsidRPr="008F1427">
        <w:rPr>
          <w:rStyle w:val="ui-provider"/>
        </w:rPr>
        <w:t>realizovat</w:t>
      </w:r>
      <w:r w:rsidR="00635278" w:rsidRPr="008F1427">
        <w:rPr>
          <w:rStyle w:val="ui-provider"/>
        </w:rPr>
        <w:t>,</w:t>
      </w:r>
      <w:r w:rsidRPr="008F1427">
        <w:rPr>
          <w:rStyle w:val="ui-provider"/>
        </w:rPr>
        <w:t xml:space="preserve"> </w:t>
      </w:r>
      <w:r w:rsidR="00845EE6">
        <w:rPr>
          <w:rStyle w:val="ui-provider"/>
        </w:rPr>
        <w:t>požaduje</w:t>
      </w:r>
      <w:r w:rsidRPr="008F1427">
        <w:rPr>
          <w:rStyle w:val="ui-provider"/>
        </w:rPr>
        <w:t xml:space="preserve"> zadavatel po účastnících </w:t>
      </w:r>
      <w:r w:rsidR="00635278" w:rsidRPr="008F1427">
        <w:rPr>
          <w:rStyle w:val="ui-provider"/>
        </w:rPr>
        <w:t>zadávacího řízení</w:t>
      </w:r>
      <w:r w:rsidR="00845EE6">
        <w:rPr>
          <w:rStyle w:val="ui-provider"/>
        </w:rPr>
        <w:t xml:space="preserve"> </w:t>
      </w:r>
      <w:r w:rsidRPr="008F1427">
        <w:rPr>
          <w:rStyle w:val="ui-provider"/>
        </w:rPr>
        <w:t xml:space="preserve">v rámci nabídky zpracování návrhu řešení síťové vrstvy LAN s ohledem na fungování celého předmětu plnění </w:t>
      </w:r>
      <w:r w:rsidR="00635278" w:rsidRPr="008F1427">
        <w:rPr>
          <w:rStyle w:val="ui-provider"/>
        </w:rPr>
        <w:t xml:space="preserve">veřejné zakázky </w:t>
      </w:r>
      <w:r w:rsidRPr="008F1427">
        <w:rPr>
          <w:rStyle w:val="ui-provider"/>
        </w:rPr>
        <w:t xml:space="preserve">jako celku. Současně zadavatel plánuje dislokaci dodávaného </w:t>
      </w:r>
      <w:r w:rsidR="00635278" w:rsidRPr="008F1427">
        <w:rPr>
          <w:rStyle w:val="ui-provider"/>
        </w:rPr>
        <w:t xml:space="preserve">předmětu </w:t>
      </w:r>
      <w:r w:rsidRPr="008F1427">
        <w:rPr>
          <w:rStyle w:val="ui-provider"/>
        </w:rPr>
        <w:t xml:space="preserve">plnění </w:t>
      </w:r>
      <w:r w:rsidR="005971FE" w:rsidRPr="008F1427">
        <w:rPr>
          <w:rStyle w:val="ui-provider"/>
        </w:rPr>
        <w:t xml:space="preserve">veřejné zakázky </w:t>
      </w:r>
      <w:r w:rsidRPr="008F1427">
        <w:rPr>
          <w:rStyle w:val="ui-provider"/>
        </w:rPr>
        <w:t xml:space="preserve">do dvou geograficky oddělených lokalit, což bude mít zásadní dopad na celkovou cílovou architekturu řešení síťové vrstvy. Z těchto důvodů není zadavatel před zahájením zadávacího řízení schopen přesně a úplně specifikovat veškeré relevantní požadavky, a proto </w:t>
      </w:r>
      <w:r w:rsidRPr="008F1427">
        <w:rPr>
          <w:rStyle w:val="ui-provider"/>
        </w:rPr>
        <w:lastRenderedPageBreak/>
        <w:t xml:space="preserve">ponechává návrh řešení této části předmětu plnění </w:t>
      </w:r>
      <w:r w:rsidR="00635278" w:rsidRPr="008F1427">
        <w:rPr>
          <w:rStyle w:val="ui-provider"/>
        </w:rPr>
        <w:t xml:space="preserve">veřejné zakázky </w:t>
      </w:r>
      <w:r w:rsidRPr="008F1427">
        <w:rPr>
          <w:rStyle w:val="ui-provider"/>
        </w:rPr>
        <w:t xml:space="preserve">na zpracování </w:t>
      </w:r>
      <w:r w:rsidR="00635278" w:rsidRPr="008F1427">
        <w:rPr>
          <w:rStyle w:val="ui-provider"/>
        </w:rPr>
        <w:t xml:space="preserve">ze strany </w:t>
      </w:r>
      <w:r w:rsidRPr="008F1427">
        <w:rPr>
          <w:rStyle w:val="ui-provider"/>
        </w:rPr>
        <w:t>účastník</w:t>
      </w:r>
      <w:r w:rsidR="00635278" w:rsidRPr="008F1427">
        <w:rPr>
          <w:rStyle w:val="ui-provider"/>
        </w:rPr>
        <w:t>ů</w:t>
      </w:r>
      <w:r w:rsidRPr="008F1427">
        <w:rPr>
          <w:rStyle w:val="ui-provider"/>
        </w:rPr>
        <w:t xml:space="preserve"> zadávacího řízení.</w:t>
      </w:r>
    </w:p>
    <w:p w14:paraId="0B2DA91E" w14:textId="77777777" w:rsidR="00E35D57" w:rsidRPr="00E35D57" w:rsidRDefault="00E24621" w:rsidP="001628A6">
      <w:pPr>
        <w:pStyle w:val="2sltext"/>
        <w:spacing w:after="120"/>
      </w:pPr>
      <w:r w:rsidRPr="00F95FD4">
        <w:rPr>
          <w:rFonts w:asciiTheme="minorHAnsi" w:hAnsiTheme="minorHAnsi" w:cstheme="minorHAnsi"/>
        </w:rPr>
        <w:t xml:space="preserve">Zadavatel zadává veřejnou zakázku v jednacím řízení s uveřejněním </w:t>
      </w:r>
      <w:r>
        <w:rPr>
          <w:rFonts w:asciiTheme="minorHAnsi" w:hAnsiTheme="minorHAnsi" w:cstheme="minorHAnsi"/>
        </w:rPr>
        <w:t xml:space="preserve">v souladu s </w:t>
      </w:r>
      <w:r w:rsidRPr="00F95FD4">
        <w:rPr>
          <w:rFonts w:asciiTheme="minorHAnsi" w:hAnsiTheme="minorHAnsi" w:cstheme="minorHAnsi"/>
        </w:rPr>
        <w:t xml:space="preserve">§ 60 odst. 1 písm. </w:t>
      </w:r>
      <w:r>
        <w:rPr>
          <w:rFonts w:asciiTheme="minorHAnsi" w:hAnsiTheme="minorHAnsi" w:cstheme="minorHAnsi"/>
        </w:rPr>
        <w:t>c)</w:t>
      </w:r>
      <w:r w:rsidRPr="00F95FD4">
        <w:rPr>
          <w:rFonts w:asciiTheme="minorHAnsi" w:hAnsiTheme="minorHAnsi" w:cstheme="minorHAnsi"/>
        </w:rPr>
        <w:t xml:space="preserve"> zákona</w:t>
      </w:r>
      <w:r>
        <w:rPr>
          <w:rFonts w:asciiTheme="minorHAnsi" w:hAnsiTheme="minorHAnsi" w:cstheme="minorHAnsi"/>
        </w:rPr>
        <w:t xml:space="preserve">, neboť </w:t>
      </w:r>
      <w:r w:rsidRPr="00E24621">
        <w:rPr>
          <w:rFonts w:asciiTheme="minorHAnsi" w:hAnsiTheme="minorHAnsi" w:cstheme="minorHAnsi"/>
        </w:rPr>
        <w:t>veřejná zakázka nemůže být zadána bez předchozího jednání z důvodu zvláštních okolností vyplývajících z povahy, složitosti nebo právních a finančních podmínek spojených s předmětem veřejné zakázky</w:t>
      </w:r>
      <w:r>
        <w:rPr>
          <w:rFonts w:asciiTheme="minorHAnsi" w:hAnsiTheme="minorHAnsi" w:cstheme="minorHAnsi"/>
        </w:rPr>
        <w:t>.</w:t>
      </w:r>
      <w:r w:rsidR="006A0EBF">
        <w:rPr>
          <w:rFonts w:asciiTheme="minorHAnsi" w:hAnsiTheme="minorHAnsi" w:cstheme="minorHAnsi"/>
        </w:rPr>
        <w:t xml:space="preserve"> </w:t>
      </w:r>
    </w:p>
    <w:p w14:paraId="6EC0CB09" w14:textId="185C4676" w:rsidR="00DA211E" w:rsidRPr="00DA211E" w:rsidRDefault="00ED5FEB" w:rsidP="001628A6">
      <w:pPr>
        <w:pStyle w:val="2sltext"/>
        <w:numPr>
          <w:ilvl w:val="0"/>
          <w:numId w:val="0"/>
        </w:numPr>
        <w:spacing w:before="120"/>
      </w:pPr>
      <w:r>
        <w:rPr>
          <w:rStyle w:val="ui-provider"/>
        </w:rPr>
        <w:t>Zadavatel v této souvislosti poukazuje zejména na</w:t>
      </w:r>
      <w:r w:rsidR="00E35D57">
        <w:rPr>
          <w:rStyle w:val="ui-provider"/>
        </w:rPr>
        <w:t xml:space="preserve"> složitost, komplexnost a provázanost předmětu plnění veřejné zakázky, kter</w:t>
      </w:r>
      <w:r w:rsidR="00D20F53">
        <w:rPr>
          <w:rStyle w:val="ui-provider"/>
        </w:rPr>
        <w:t>ý</w:t>
      </w:r>
      <w:r w:rsidR="00E35D57">
        <w:rPr>
          <w:rStyle w:val="ui-provider"/>
        </w:rPr>
        <w:t xml:space="preserve"> mimo jiné zahrnuje i migraci IS SZIF ze stávající infrastruktury zadavatele na novou infrastrukturu dodávanou v rámci plnění veřejné zakázky, která může být v závislosti na nabídkách účastníků postavená na odlišné platformě než stávající infrastruktura, což bude mít zásadní dopad na složitost a časový rámec migrace. Vzhledem k tomu, že </w:t>
      </w:r>
      <w:r w:rsidR="008E238D">
        <w:rPr>
          <w:rStyle w:val="ui-provider"/>
        </w:rPr>
        <w:t xml:space="preserve">se </w:t>
      </w:r>
      <w:r w:rsidR="00E35D57">
        <w:rPr>
          <w:rStyle w:val="ui-provider"/>
        </w:rPr>
        <w:t>jedná o</w:t>
      </w:r>
      <w:r w:rsidR="005971FE">
        <w:rPr>
          <w:rStyle w:val="ui-provider"/>
        </w:rPr>
        <w:t xml:space="preserve"> veřejnou</w:t>
      </w:r>
      <w:r w:rsidR="00E35D57">
        <w:rPr>
          <w:rStyle w:val="ui-provider"/>
        </w:rPr>
        <w:t xml:space="preserve"> zakázku se zásadním dopadem na fungování zadavatele, a tedy i zajištění výplat zemědělských dotací, musí zadavatel s účastníky zadávacího řízení o podaných nabídkách jednat tak, aby celková realizace předmětu plnění veřejné zakázky proběhla bezvadně, v požadované kvalitě a termínech. Bez předchozího jednání by se zadavatel vystavoval riziku, opomenutí klíčových částí předmětu plnění veřejné zakázky, které by mohly ohrozit budoucí fungování IS SZIF.</w:t>
      </w:r>
    </w:p>
    <w:p w14:paraId="6E4B2DE2" w14:textId="77777777" w:rsidR="00DA211E" w:rsidRPr="00FF565F" w:rsidRDefault="00DA211E" w:rsidP="00DA211E">
      <w:pPr>
        <w:pStyle w:val="1nadpis"/>
      </w:pPr>
      <w:bookmarkStart w:id="8" w:name="_Toc21538478"/>
      <w:bookmarkStart w:id="9" w:name="_Toc177723901"/>
      <w:r>
        <w:rPr>
          <w:rFonts w:asciiTheme="minorHAnsi" w:hAnsiTheme="minorHAnsi" w:cstheme="minorHAnsi"/>
        </w:rPr>
        <w:t>Průběh zadávacího řízení</w:t>
      </w:r>
      <w:bookmarkEnd w:id="8"/>
      <w:bookmarkEnd w:id="9"/>
    </w:p>
    <w:p w14:paraId="4DC1567F" w14:textId="7FC57528" w:rsidR="00DA211E" w:rsidRDefault="00DA211E" w:rsidP="00DA211E">
      <w:pPr>
        <w:pStyle w:val="2sltext"/>
      </w:pPr>
      <w:r>
        <w:t xml:space="preserve">Průběh zadávacího řízení lze rozdělit do čtyř níže uvedených </w:t>
      </w:r>
      <w:r w:rsidR="00CF344E">
        <w:t xml:space="preserve">základních </w:t>
      </w:r>
      <w:r>
        <w:t>fází:</w:t>
      </w:r>
    </w:p>
    <w:p w14:paraId="552C289E" w14:textId="529C359B" w:rsidR="00DA211E" w:rsidRPr="00EC030C" w:rsidRDefault="00DA211E" w:rsidP="00DA211E">
      <w:pPr>
        <w:pStyle w:val="2sltext"/>
        <w:numPr>
          <w:ilvl w:val="0"/>
          <w:numId w:val="0"/>
        </w:numPr>
        <w:spacing w:before="360"/>
        <w:rPr>
          <w:rFonts w:asciiTheme="minorHAnsi" w:hAnsiTheme="minorHAnsi" w:cstheme="minorHAnsi"/>
          <w:b/>
          <w:bCs/>
          <w:u w:val="single"/>
        </w:rPr>
      </w:pPr>
      <w:r w:rsidRPr="00EC030C">
        <w:rPr>
          <w:rFonts w:asciiTheme="minorHAnsi" w:hAnsiTheme="minorHAnsi" w:cstheme="minorHAnsi"/>
          <w:b/>
          <w:bCs/>
          <w:u w:val="single"/>
        </w:rPr>
        <w:t>Fáze 1 – Podání žádostí o účast a prokázání splnění kvalifikace</w:t>
      </w:r>
    </w:p>
    <w:p w14:paraId="1996155C" w14:textId="77777777" w:rsidR="002F35D5" w:rsidRDefault="00DA211E" w:rsidP="00DA211E">
      <w:pPr>
        <w:pStyle w:val="2sltext"/>
      </w:pPr>
      <w:r>
        <w:t xml:space="preserve">Dodavatel se stává účastníkem zadávacího řízení v okamžiku, kdy podá žádost o účast. </w:t>
      </w:r>
    </w:p>
    <w:p w14:paraId="1A1F166F" w14:textId="3807BCF0" w:rsidR="00DA211E" w:rsidRPr="00821EAF" w:rsidRDefault="00DA211E" w:rsidP="00DA211E">
      <w:pPr>
        <w:pStyle w:val="2sltext"/>
      </w:pPr>
      <w:r>
        <w:t>Žádost o účast musí obsahovat veškeré údaje a doklady stanovené v dokumentaci zadávacího řízení</w:t>
      </w:r>
      <w:r w:rsidR="00B45012">
        <w:t>.</w:t>
      </w:r>
      <w:r w:rsidR="00423D14">
        <w:t xml:space="preserve"> Žádost o účast musí </w:t>
      </w:r>
      <w:r>
        <w:t xml:space="preserve">být podána </w:t>
      </w:r>
      <w:r w:rsidRPr="00DE496C">
        <w:t>způsobem a ve lhůtě</w:t>
      </w:r>
      <w:r>
        <w:t xml:space="preserve"> stanoven</w:t>
      </w:r>
      <w:r w:rsidR="00423D14">
        <w:t>ých v</w:t>
      </w:r>
      <w:r>
        <w:t xml:space="preserve"> dokumentac</w:t>
      </w:r>
      <w:r w:rsidR="00423D14">
        <w:t>i</w:t>
      </w:r>
      <w:r>
        <w:t xml:space="preserve"> zadávacího řízení. </w:t>
      </w:r>
      <w:r>
        <w:rPr>
          <w:rFonts w:asciiTheme="minorHAnsi" w:hAnsiTheme="minorHAnsi" w:cstheme="minorHAnsi"/>
        </w:rPr>
        <w:t>Podáním žádosti</w:t>
      </w:r>
      <w:r w:rsidRPr="00F95FD4">
        <w:rPr>
          <w:rFonts w:asciiTheme="minorHAnsi" w:hAnsiTheme="minorHAnsi" w:cstheme="minorHAnsi"/>
        </w:rPr>
        <w:t xml:space="preserve"> o účast dodavatel projevuje svůj zájem účastnit se zadávacího řízení a</w:t>
      </w:r>
      <w:r>
        <w:rPr>
          <w:rFonts w:asciiTheme="minorHAnsi" w:hAnsiTheme="minorHAnsi" w:cstheme="minorHAnsi"/>
        </w:rPr>
        <w:t> </w:t>
      </w:r>
      <w:r w:rsidRPr="00F95FD4">
        <w:rPr>
          <w:rFonts w:asciiTheme="minorHAnsi" w:hAnsiTheme="minorHAnsi" w:cstheme="minorHAnsi"/>
        </w:rPr>
        <w:t>prokazuje splnění kvalifikace požadované zákonem a zadavatelem v</w:t>
      </w:r>
      <w:r w:rsidR="00423D14">
        <w:rPr>
          <w:rFonts w:asciiTheme="minorHAnsi" w:hAnsiTheme="minorHAnsi" w:cstheme="minorHAnsi"/>
        </w:rPr>
        <w:t> dokumentaci zadávacího řízení, resp. v kvalifikační dokumentaci</w:t>
      </w:r>
      <w:r w:rsidRPr="00F95FD4">
        <w:rPr>
          <w:rFonts w:asciiTheme="minorHAnsi" w:hAnsiTheme="minorHAnsi" w:cstheme="minorHAnsi"/>
        </w:rPr>
        <w:t xml:space="preserve"> (</w:t>
      </w:r>
      <w:r w:rsidR="00423D14">
        <w:rPr>
          <w:rFonts w:asciiTheme="minorHAnsi" w:hAnsiTheme="minorHAnsi" w:cstheme="minorHAnsi"/>
          <w:highlight w:val="yellow"/>
        </w:rPr>
        <w:fldChar w:fldCharType="begin"/>
      </w:r>
      <w:r w:rsidR="00423D14">
        <w:rPr>
          <w:rFonts w:asciiTheme="minorHAnsi" w:hAnsiTheme="minorHAnsi" w:cstheme="minorHAnsi"/>
        </w:rPr>
        <w:instrText xml:space="preserve"> REF _Ref473578439 \r \h </w:instrText>
      </w:r>
      <w:r w:rsidR="00423D14">
        <w:rPr>
          <w:rFonts w:asciiTheme="minorHAnsi" w:hAnsiTheme="minorHAnsi" w:cstheme="minorHAnsi"/>
          <w:highlight w:val="yellow"/>
        </w:rPr>
      </w:r>
      <w:r w:rsidR="00423D14">
        <w:rPr>
          <w:rFonts w:asciiTheme="minorHAnsi" w:hAnsiTheme="minorHAnsi" w:cstheme="minorHAnsi"/>
          <w:highlight w:val="yellow"/>
        </w:rPr>
        <w:fldChar w:fldCharType="separate"/>
      </w:r>
      <w:r w:rsidR="00BF424A">
        <w:rPr>
          <w:rFonts w:asciiTheme="minorHAnsi" w:hAnsiTheme="minorHAnsi" w:cstheme="minorHAnsi"/>
        </w:rPr>
        <w:t>Příloha č. 2</w:t>
      </w:r>
      <w:r w:rsidR="00423D14">
        <w:rPr>
          <w:rFonts w:asciiTheme="minorHAnsi" w:hAnsiTheme="minorHAnsi" w:cstheme="minorHAnsi"/>
          <w:highlight w:val="yellow"/>
        </w:rPr>
        <w:fldChar w:fldCharType="end"/>
      </w:r>
      <w:r w:rsidR="00423D14">
        <w:rPr>
          <w:rFonts w:asciiTheme="minorHAnsi" w:hAnsiTheme="minorHAnsi" w:cstheme="minorHAnsi"/>
        </w:rPr>
        <w:t xml:space="preserve"> </w:t>
      </w:r>
      <w:r w:rsidRPr="00F95FD4">
        <w:rPr>
          <w:rFonts w:asciiTheme="minorHAnsi" w:hAnsiTheme="minorHAnsi" w:cstheme="minorHAnsi"/>
        </w:rPr>
        <w:t>dokumentace zadávacího řízení).</w:t>
      </w:r>
    </w:p>
    <w:p w14:paraId="35AC5C6B" w14:textId="0FA5479F" w:rsidR="00DA211E" w:rsidRPr="00EC030C" w:rsidRDefault="00DA211E" w:rsidP="00DA211E">
      <w:pPr>
        <w:pStyle w:val="2sltext"/>
      </w:pPr>
      <w:r>
        <w:rPr>
          <w:rFonts w:asciiTheme="minorHAnsi" w:hAnsiTheme="minorHAnsi" w:cstheme="minorHAnsi"/>
        </w:rPr>
        <w:t>Po uplynutí lhůty pro podání žádostí o účast zadavatel provede otevírání žádostí o účast a posoudí soulad kvalifikace účastníků zadávacího řízení s</w:t>
      </w:r>
      <w:r w:rsidR="00423D14">
        <w:rPr>
          <w:rFonts w:asciiTheme="minorHAnsi" w:hAnsiTheme="minorHAnsi" w:cstheme="minorHAnsi"/>
        </w:rPr>
        <w:t> </w:t>
      </w:r>
      <w:r>
        <w:rPr>
          <w:rFonts w:asciiTheme="minorHAnsi" w:hAnsiTheme="minorHAnsi" w:cstheme="minorHAnsi"/>
        </w:rPr>
        <w:t>p</w:t>
      </w:r>
      <w:r w:rsidRPr="00EC030C">
        <w:rPr>
          <w:rFonts w:asciiTheme="minorHAnsi" w:hAnsiTheme="minorHAnsi" w:cstheme="minorHAnsi"/>
        </w:rPr>
        <w:t>ožadavky</w:t>
      </w:r>
      <w:r w:rsidR="00423D14">
        <w:rPr>
          <w:rFonts w:asciiTheme="minorHAnsi" w:hAnsiTheme="minorHAnsi" w:cstheme="minorHAnsi"/>
        </w:rPr>
        <w:t xml:space="preserve"> </w:t>
      </w:r>
      <w:r w:rsidR="00474FF0">
        <w:rPr>
          <w:rFonts w:asciiTheme="minorHAnsi" w:hAnsiTheme="minorHAnsi" w:cstheme="minorHAnsi"/>
        </w:rPr>
        <w:t xml:space="preserve">na prokázání splnění kvalifikace </w:t>
      </w:r>
      <w:r w:rsidR="00423D14">
        <w:rPr>
          <w:rFonts w:asciiTheme="minorHAnsi" w:hAnsiTheme="minorHAnsi" w:cstheme="minorHAnsi"/>
        </w:rPr>
        <w:t>stanovenými</w:t>
      </w:r>
      <w:r w:rsidRPr="00EC030C">
        <w:rPr>
          <w:rFonts w:asciiTheme="minorHAnsi" w:hAnsiTheme="minorHAnsi" w:cstheme="minorHAnsi"/>
        </w:rPr>
        <w:t xml:space="preserve"> </w:t>
      </w:r>
      <w:r w:rsidR="00423D14" w:rsidRPr="00F95FD4">
        <w:rPr>
          <w:rFonts w:asciiTheme="minorHAnsi" w:hAnsiTheme="minorHAnsi" w:cstheme="minorHAnsi"/>
        </w:rPr>
        <w:t>zákonem a zadavatelem</w:t>
      </w:r>
      <w:r>
        <w:rPr>
          <w:rFonts w:asciiTheme="minorHAnsi" w:hAnsiTheme="minorHAnsi" w:cstheme="minorHAnsi"/>
        </w:rPr>
        <w:t>. Zadavatel vyloučí z účasti v zadávacím řízení účastníky</w:t>
      </w:r>
      <w:r w:rsidR="00423D14">
        <w:rPr>
          <w:rFonts w:asciiTheme="minorHAnsi" w:hAnsiTheme="minorHAnsi" w:cstheme="minorHAnsi"/>
        </w:rPr>
        <w:t xml:space="preserve"> zadávacího řízení</w:t>
      </w:r>
      <w:r>
        <w:rPr>
          <w:rFonts w:asciiTheme="minorHAnsi" w:hAnsiTheme="minorHAnsi" w:cstheme="minorHAnsi"/>
        </w:rPr>
        <w:t>, kteří neprokázali splnění kvalifikace.</w:t>
      </w:r>
    </w:p>
    <w:p w14:paraId="30624246" w14:textId="77777777" w:rsidR="00DA211E" w:rsidRPr="00EC030C" w:rsidRDefault="00DA211E" w:rsidP="00DA211E">
      <w:pPr>
        <w:pStyle w:val="2sltext"/>
        <w:keepNext/>
        <w:numPr>
          <w:ilvl w:val="0"/>
          <w:numId w:val="0"/>
        </w:numPr>
        <w:spacing w:before="360"/>
        <w:rPr>
          <w:u w:val="single"/>
        </w:rPr>
      </w:pPr>
      <w:r w:rsidRPr="00EC030C">
        <w:rPr>
          <w:rFonts w:asciiTheme="minorHAnsi" w:hAnsiTheme="minorHAnsi" w:cstheme="minorHAnsi"/>
          <w:b/>
          <w:bCs/>
          <w:u w:val="single"/>
        </w:rPr>
        <w:t>Fáze 2 – Podání předběžných nabídek</w:t>
      </w:r>
    </w:p>
    <w:p w14:paraId="0401194B" w14:textId="77777777" w:rsidR="002F35D5" w:rsidRDefault="00DA211E" w:rsidP="00DA211E">
      <w:pPr>
        <w:pStyle w:val="2sltext"/>
      </w:pPr>
      <w:r>
        <w:t>Účastníky zadávacího řízení, kteří nebyli z</w:t>
      </w:r>
      <w:r w:rsidR="00423D14">
        <w:t> účasti v</w:t>
      </w:r>
      <w:r>
        <w:t xml:space="preserve"> zadávací</w:t>
      </w:r>
      <w:r w:rsidR="00423D14">
        <w:t>m</w:t>
      </w:r>
      <w:r>
        <w:t xml:space="preserve"> řízení vyloučeni, zadavatel vyzve k podání předběžných nabídek</w:t>
      </w:r>
      <w:r w:rsidR="002F35D5">
        <w:t xml:space="preserve">. </w:t>
      </w:r>
    </w:p>
    <w:p w14:paraId="44954342" w14:textId="67FA57F2" w:rsidR="00DA211E" w:rsidRDefault="00DA211E" w:rsidP="00DA211E">
      <w:pPr>
        <w:pStyle w:val="2sltext"/>
      </w:pPr>
      <w:r>
        <w:t>Předběžnou nabídku může podat pouze účastník zadávacího řízení, který byl vyzván k podání předběžné nabídky. Vyzvaní účastníci zadávacího řízení nemohou podat společnou předběžnou nabídku.</w:t>
      </w:r>
      <w:r w:rsidR="002F35D5">
        <w:t xml:space="preserve"> K předběžné nabídce podané v rozporu s</w:t>
      </w:r>
      <w:r w:rsidR="004A3B53">
        <w:t> tímto odstavcem</w:t>
      </w:r>
      <w:r w:rsidR="002F35D5">
        <w:t xml:space="preserve"> se nepřihlíží.</w:t>
      </w:r>
    </w:p>
    <w:p w14:paraId="0CEEE0B5" w14:textId="710DF379" w:rsidR="002F35D5" w:rsidRDefault="00DA211E" w:rsidP="00DA211E">
      <w:pPr>
        <w:pStyle w:val="2sltext"/>
      </w:pPr>
      <w:bookmarkStart w:id="10" w:name="_Hlk161410847"/>
      <w:r>
        <w:t>Předběžná nabídka musí obsahovat veškeré údaje a doklady stanovené v dokumentaci zadávacího řízení a ve výzvě k podání předběžných nabídek</w:t>
      </w:r>
      <w:r w:rsidR="002F35D5">
        <w:t xml:space="preserve">. Předběžná nabídka </w:t>
      </w:r>
      <w:r>
        <w:t xml:space="preserve">musí být podána </w:t>
      </w:r>
      <w:r>
        <w:lastRenderedPageBreak/>
        <w:t>způsobem a ve lhůtě stanoven</w:t>
      </w:r>
      <w:r w:rsidR="002F35D5">
        <w:t>ých v</w:t>
      </w:r>
      <w:r>
        <w:t xml:space="preserve"> dokumentac</w:t>
      </w:r>
      <w:r w:rsidR="002F35D5">
        <w:t>i</w:t>
      </w:r>
      <w:r>
        <w:t xml:space="preserve"> zadávacího řízení</w:t>
      </w:r>
      <w:r w:rsidRPr="00B42529">
        <w:t xml:space="preserve"> </w:t>
      </w:r>
      <w:r>
        <w:t xml:space="preserve">a </w:t>
      </w:r>
      <w:r w:rsidR="002F35D5">
        <w:t xml:space="preserve">ve </w:t>
      </w:r>
      <w:r>
        <w:t>výzv</w:t>
      </w:r>
      <w:r w:rsidR="002F35D5">
        <w:t>ě</w:t>
      </w:r>
      <w:r>
        <w:t xml:space="preserve"> k podání předběžných nabídek.</w:t>
      </w:r>
    </w:p>
    <w:bookmarkEnd w:id="10"/>
    <w:p w14:paraId="2D420DEC" w14:textId="626A3788" w:rsidR="00DA211E" w:rsidRDefault="00DA211E" w:rsidP="00DA211E">
      <w:pPr>
        <w:pStyle w:val="2sltext"/>
      </w:pPr>
      <w:r w:rsidRPr="0017544F">
        <w:t xml:space="preserve">Účastník zadávacího řízení je povinen v rámci předběžné nabídky zohlednit minimální technické podmínky podle odst. </w:t>
      </w:r>
      <w:r w:rsidR="002C0016">
        <w:rPr>
          <w:highlight w:val="yellow"/>
        </w:rPr>
        <w:fldChar w:fldCharType="begin"/>
      </w:r>
      <w:r w:rsidR="002C0016">
        <w:instrText xml:space="preserve"> REF _Ref177046644 \r \h </w:instrText>
      </w:r>
      <w:r w:rsidR="002C0016">
        <w:rPr>
          <w:highlight w:val="yellow"/>
        </w:rPr>
      </w:r>
      <w:r w:rsidR="002C0016">
        <w:rPr>
          <w:highlight w:val="yellow"/>
        </w:rPr>
        <w:fldChar w:fldCharType="separate"/>
      </w:r>
      <w:r w:rsidR="00BF424A">
        <w:t>9.1</w:t>
      </w:r>
      <w:r w:rsidR="002C0016">
        <w:rPr>
          <w:highlight w:val="yellow"/>
        </w:rPr>
        <w:fldChar w:fldCharType="end"/>
      </w:r>
      <w:r w:rsidR="002C0016">
        <w:t xml:space="preserve"> </w:t>
      </w:r>
      <w:r w:rsidRPr="0017544F">
        <w:t xml:space="preserve">dokumentace zadávacího řízení, o nichž již nebude v průběhu </w:t>
      </w:r>
      <w:r>
        <w:t>zadávacího řízení</w:t>
      </w:r>
      <w:r w:rsidRPr="0017544F">
        <w:t xml:space="preserve"> jednáno. Ostatní technické podmínky podle odst. </w:t>
      </w:r>
      <w:r w:rsidR="00D624A4">
        <w:rPr>
          <w:highlight w:val="yellow"/>
        </w:rPr>
        <w:fldChar w:fldCharType="begin"/>
      </w:r>
      <w:r w:rsidR="00D624A4">
        <w:instrText xml:space="preserve"> REF _Ref161655256 \r \h </w:instrText>
      </w:r>
      <w:r w:rsidR="00D624A4">
        <w:rPr>
          <w:highlight w:val="yellow"/>
        </w:rPr>
      </w:r>
      <w:r w:rsidR="00D624A4">
        <w:rPr>
          <w:highlight w:val="yellow"/>
        </w:rPr>
        <w:fldChar w:fldCharType="separate"/>
      </w:r>
      <w:r w:rsidR="00BF424A">
        <w:t>9.2</w:t>
      </w:r>
      <w:r w:rsidR="00D624A4">
        <w:rPr>
          <w:highlight w:val="yellow"/>
        </w:rPr>
        <w:fldChar w:fldCharType="end"/>
      </w:r>
      <w:r w:rsidR="00D624A4">
        <w:t xml:space="preserve"> </w:t>
      </w:r>
      <w:r w:rsidRPr="0017544F">
        <w:t>dokumentace zadávacího řízení, o nichž může být v</w:t>
      </w:r>
      <w:r>
        <w:t> </w:t>
      </w:r>
      <w:r w:rsidRPr="0017544F">
        <w:t xml:space="preserve">průběhu </w:t>
      </w:r>
      <w:r>
        <w:t>zadávacího řízení</w:t>
      </w:r>
      <w:r w:rsidRPr="0017544F">
        <w:t xml:space="preserve"> jednáno, účastník zadávacího řízení v předběžné nabídce zohlední v</w:t>
      </w:r>
      <w:r>
        <w:t> </w:t>
      </w:r>
      <w:r w:rsidRPr="0017544F">
        <w:t>rozsahu, který mu jeho technické řešení předmětu plnění veřejné zakázky umožňuje.</w:t>
      </w:r>
    </w:p>
    <w:p w14:paraId="5A1CF37F" w14:textId="1D3506F9" w:rsidR="00DA211E" w:rsidRPr="00807EB7" w:rsidRDefault="00DA211E" w:rsidP="00DA211E">
      <w:pPr>
        <w:pStyle w:val="2sltext"/>
      </w:pPr>
      <w:r>
        <w:rPr>
          <w:rFonts w:asciiTheme="minorHAnsi" w:hAnsiTheme="minorHAnsi" w:cstheme="minorHAnsi"/>
        </w:rPr>
        <w:t xml:space="preserve">Po uplynutí lhůty pro podání předběžných nabídek zadavatel provede otevírání předběžných nabídek. </w:t>
      </w:r>
      <w:r w:rsidR="002F35D5">
        <w:rPr>
          <w:rFonts w:asciiTheme="minorHAnsi" w:hAnsiTheme="minorHAnsi" w:cstheme="minorHAnsi"/>
        </w:rPr>
        <w:t xml:space="preserve">Posouzení </w:t>
      </w:r>
      <w:r w:rsidR="002F35D5">
        <w:t>s</w:t>
      </w:r>
      <w:r w:rsidRPr="00F95FD4">
        <w:t xml:space="preserve">plnění podmínek účasti v zadávacím řízení bude </w:t>
      </w:r>
      <w:r>
        <w:t xml:space="preserve">zadavatelem </w:t>
      </w:r>
      <w:r w:rsidR="002F35D5">
        <w:t>prováděno</w:t>
      </w:r>
      <w:r w:rsidRPr="00F95FD4">
        <w:t xml:space="preserve"> průběžně v jednotlivých fázích zadávacího řízení</w:t>
      </w:r>
      <w:r w:rsidR="005323C8">
        <w:t>.</w:t>
      </w:r>
    </w:p>
    <w:p w14:paraId="1D911908" w14:textId="77777777" w:rsidR="00DA211E" w:rsidRPr="0017544F" w:rsidRDefault="00DA211E" w:rsidP="00DA211E">
      <w:pPr>
        <w:pStyle w:val="2sltext"/>
        <w:numPr>
          <w:ilvl w:val="0"/>
          <w:numId w:val="0"/>
        </w:numPr>
        <w:spacing w:before="360"/>
      </w:pPr>
      <w:r w:rsidRPr="00EC030C">
        <w:rPr>
          <w:rFonts w:asciiTheme="minorHAnsi" w:hAnsiTheme="minorHAnsi" w:cstheme="minorHAnsi"/>
          <w:b/>
          <w:bCs/>
          <w:u w:val="single"/>
        </w:rPr>
        <w:t xml:space="preserve">Fáze </w:t>
      </w:r>
      <w:r>
        <w:rPr>
          <w:rFonts w:asciiTheme="minorHAnsi" w:hAnsiTheme="minorHAnsi" w:cstheme="minorHAnsi"/>
          <w:b/>
          <w:bCs/>
          <w:u w:val="single"/>
        </w:rPr>
        <w:t>3</w:t>
      </w:r>
      <w:r w:rsidRPr="00EC030C">
        <w:rPr>
          <w:rFonts w:asciiTheme="minorHAnsi" w:hAnsiTheme="minorHAnsi" w:cstheme="minorHAnsi"/>
          <w:b/>
          <w:bCs/>
          <w:u w:val="single"/>
        </w:rPr>
        <w:t xml:space="preserve"> – </w:t>
      </w:r>
      <w:r>
        <w:rPr>
          <w:rFonts w:asciiTheme="minorHAnsi" w:hAnsiTheme="minorHAnsi" w:cstheme="minorHAnsi"/>
          <w:b/>
          <w:bCs/>
          <w:u w:val="single"/>
        </w:rPr>
        <w:t>Jednání o předběžných nabídkách</w:t>
      </w:r>
    </w:p>
    <w:p w14:paraId="52FBE8D9" w14:textId="77777777" w:rsidR="005323C8" w:rsidRDefault="00DA211E" w:rsidP="00DA211E">
      <w:pPr>
        <w:pStyle w:val="2sltext"/>
      </w:pPr>
      <w:bookmarkStart w:id="11" w:name="_Ref174964443"/>
      <w:r>
        <w:t>Účastníky zadávacího řízení, kteří podali předběžnou nabídku a nebyli z</w:t>
      </w:r>
      <w:r w:rsidR="005323C8">
        <w:t> účasti v</w:t>
      </w:r>
      <w:r>
        <w:t xml:space="preserve"> zadávací</w:t>
      </w:r>
      <w:r w:rsidR="005323C8">
        <w:t>m</w:t>
      </w:r>
      <w:r>
        <w:t xml:space="preserve"> řízení vyloučeni, zadavatel vyzve k jednání o předběžných nabídkách</w:t>
      </w:r>
      <w:r w:rsidR="005323C8">
        <w:t>.</w:t>
      </w:r>
      <w:bookmarkEnd w:id="11"/>
    </w:p>
    <w:p w14:paraId="6279FE61" w14:textId="4E01C1E3" w:rsidR="00DA211E" w:rsidRDefault="005323C8" w:rsidP="00DA211E">
      <w:pPr>
        <w:pStyle w:val="2sltext"/>
      </w:pPr>
      <w:r>
        <w:t xml:space="preserve">Účastníci zadávacího řízení budou k jednání o předběžných nabídkách </w:t>
      </w:r>
      <w:r w:rsidR="00244601">
        <w:t xml:space="preserve">vyzváni </w:t>
      </w:r>
      <w:r w:rsidR="00DA211E">
        <w:t xml:space="preserve">nejméně </w:t>
      </w:r>
      <w:r w:rsidR="00B45012">
        <w:t>3</w:t>
      </w:r>
      <w:r w:rsidR="00DA211E">
        <w:t xml:space="preserve"> pracovní dn</w:t>
      </w:r>
      <w:r w:rsidR="00B45012">
        <w:t>y</w:t>
      </w:r>
      <w:r w:rsidR="00DA211E">
        <w:t xml:space="preserve"> před termínem jednání, nebudou-li účastníci zadávacího řízení souhlasit s kratší lhůtou. </w:t>
      </w:r>
      <w:r w:rsidR="00DA211E" w:rsidRPr="00BD7AAB">
        <w:t>Jednání o předběžných nabídkách bude probíhat ústně v sídle zadavatele</w:t>
      </w:r>
      <w:r w:rsidR="00244601">
        <w:t xml:space="preserve"> </w:t>
      </w:r>
      <w:r w:rsidR="00DA211E" w:rsidRPr="00BD7AAB">
        <w:t>nebo písemně prostřednictvím elektronické komunikace, případně v kombinaci obou způsobů jednání.</w:t>
      </w:r>
      <w:r w:rsidR="00DA211E">
        <w:t xml:space="preserve"> </w:t>
      </w:r>
      <w:r w:rsidR="00DA211E" w:rsidRPr="005401B4">
        <w:t xml:space="preserve">Jednání o předběžných nabídkách jakož i jakákoliv další komunikace v průběhu zadávacího řízení bude </w:t>
      </w:r>
      <w:r w:rsidR="00DA211E">
        <w:t>probíhat</w:t>
      </w:r>
      <w:r w:rsidR="00DA211E" w:rsidRPr="005401B4">
        <w:t xml:space="preserve"> v českém </w:t>
      </w:r>
      <w:r w:rsidR="00244601">
        <w:t xml:space="preserve">nebo slovenském </w:t>
      </w:r>
      <w:r w:rsidR="00DA211E" w:rsidRPr="005401B4">
        <w:t>jazyce.</w:t>
      </w:r>
      <w:r w:rsidR="00DA211E" w:rsidRPr="00BD7AAB">
        <w:t xml:space="preserve"> </w:t>
      </w:r>
      <w:r w:rsidR="00474FF0" w:rsidRPr="00474FF0">
        <w:t>Obecné vymezení předmětu jednání, způsob, konkrétní místo, čas, a případná další pravidla jednání o předběžných nabídkách budou uvedeny ve výzvě k jednání o</w:t>
      </w:r>
      <w:r w:rsidR="002C0016">
        <w:t> </w:t>
      </w:r>
      <w:r w:rsidR="00474FF0" w:rsidRPr="00474FF0">
        <w:t>předběžných nabídkách.</w:t>
      </w:r>
    </w:p>
    <w:p w14:paraId="7D20AB19" w14:textId="2AD1B498" w:rsidR="00DA211E" w:rsidRDefault="00DA211E" w:rsidP="00DA211E">
      <w:pPr>
        <w:pStyle w:val="2sltext"/>
      </w:pPr>
      <w:r>
        <w:t>Zadavatel předpokládá, že proběhne jedno</w:t>
      </w:r>
      <w:r w:rsidR="00244601">
        <w:t xml:space="preserve"> až dvě</w:t>
      </w:r>
      <w:r>
        <w:t xml:space="preserve"> kol</w:t>
      </w:r>
      <w:r w:rsidR="00244601">
        <w:t>a</w:t>
      </w:r>
      <w:r>
        <w:t xml:space="preserve"> jednání o předběžných nabídkách, přičemž si vyhrazuje právo počet kol jednání změnit</w:t>
      </w:r>
      <w:r w:rsidR="00244601">
        <w:t xml:space="preserve"> a konečný počet kol jednání se tak může od tohoto předpokladu zadavatele lišit.</w:t>
      </w:r>
      <w:r>
        <w:t xml:space="preserve"> Jednání o předběžných nabídkách může být vedeno s každým účastníkem zadávacího řízení zvlášť, nebo se všemi účastníky společně. V každém kole jednání o předběžných nabídkách může s jedním účastníkem zadávacího řízení proběhnout nejvýše jedno jednání. V případě, že bude jednání o předběžných nabídkách vedeno s každým účastníkem zadávacího řízení zvlášť, zadavatel určí pořadí jednání s jednotlivými účastníky podle data a času doručení předběžné nabídky.</w:t>
      </w:r>
    </w:p>
    <w:p w14:paraId="6950D272" w14:textId="7C45EF91" w:rsidR="00DA211E" w:rsidRDefault="00DA211E" w:rsidP="00DA211E">
      <w:pPr>
        <w:pStyle w:val="2sltext"/>
      </w:pPr>
      <w:r>
        <w:t>Jednání se za účastníka zadávacího řízení m</w:t>
      </w:r>
      <w:r w:rsidR="00D266D3">
        <w:t>ůže</w:t>
      </w:r>
      <w:r>
        <w:t xml:space="preserve"> </w:t>
      </w:r>
      <w:r w:rsidR="00D266D3">
        <w:t>z</w:t>
      </w:r>
      <w:r>
        <w:t xml:space="preserve">účastnit nejvýše </w:t>
      </w:r>
      <w:r w:rsidR="00D266D3">
        <w:t>5 zástupců</w:t>
      </w:r>
      <w:r>
        <w:t xml:space="preserve">. </w:t>
      </w:r>
      <w:r w:rsidR="00D266D3">
        <w:t>Bude-li to zadavatel požadovat, jsou z</w:t>
      </w:r>
      <w:r w:rsidRPr="006F5AD0">
        <w:t xml:space="preserve">ástupci </w:t>
      </w:r>
      <w:r>
        <w:t>účastníka zadávacího řízení</w:t>
      </w:r>
      <w:r w:rsidRPr="006F5AD0">
        <w:t xml:space="preserve"> povinni prokázat plnou mocí či pověřením</w:t>
      </w:r>
      <w:r>
        <w:t>, že jsou oprávněni za účastníka o předběžné nabídce</w:t>
      </w:r>
      <w:r w:rsidR="00D266D3">
        <w:t xml:space="preserve"> jednat</w:t>
      </w:r>
      <w:r w:rsidRPr="006F5AD0">
        <w:t>; to neplatí, j</w:t>
      </w:r>
      <w:r w:rsidR="00D266D3">
        <w:t>e-li</w:t>
      </w:r>
      <w:r w:rsidRPr="006F5AD0">
        <w:t xml:space="preserve"> zástupc</w:t>
      </w:r>
      <w:r w:rsidR="00D266D3">
        <w:t>e</w:t>
      </w:r>
      <w:r w:rsidRPr="006F5AD0">
        <w:t xml:space="preserve"> </w:t>
      </w:r>
      <w:r>
        <w:t>účastníka</w:t>
      </w:r>
      <w:r w:rsidRPr="006F5AD0">
        <w:t xml:space="preserve"> </w:t>
      </w:r>
      <w:r w:rsidR="00D266D3">
        <w:t xml:space="preserve">jeho </w:t>
      </w:r>
      <w:r w:rsidRPr="006F5AD0">
        <w:t xml:space="preserve">statutárním orgánem </w:t>
      </w:r>
      <w:r w:rsidR="00D266D3" w:rsidRPr="00103A3B">
        <w:t>či jeho</w:t>
      </w:r>
      <w:r w:rsidR="00D266D3">
        <w:t xml:space="preserve"> </w:t>
      </w:r>
      <w:r w:rsidR="00D266D3" w:rsidRPr="00103A3B">
        <w:t>člen</w:t>
      </w:r>
      <w:r w:rsidR="00D266D3">
        <w:t>em</w:t>
      </w:r>
      <w:r w:rsidR="00D266D3" w:rsidRPr="00103A3B">
        <w:t xml:space="preserve"> či jinou oprávněnou osobu zapsanou ve veřejném rejstříku</w:t>
      </w:r>
      <w:r w:rsidR="00D266D3">
        <w:t>.</w:t>
      </w:r>
    </w:p>
    <w:p w14:paraId="5CA63CB3" w14:textId="2168D857" w:rsidR="00DA211E" w:rsidRDefault="00DA211E" w:rsidP="00DA211E">
      <w:pPr>
        <w:pStyle w:val="2sltext"/>
      </w:pPr>
      <w:r>
        <w:t>Zadavatel bude s účastníky zadávacího řízení jednat o předběžných nabídkách s cílem upřesnit</w:t>
      </w:r>
      <w:r w:rsidR="00D266D3">
        <w:t xml:space="preserve">, </w:t>
      </w:r>
      <w:r>
        <w:t>doplnit</w:t>
      </w:r>
      <w:r w:rsidR="00D266D3">
        <w:t xml:space="preserve">, případně </w:t>
      </w:r>
      <w:r w:rsidR="0068578D">
        <w:t>upravit</w:t>
      </w:r>
      <w:r w:rsidR="00D266D3">
        <w:t xml:space="preserve"> </w:t>
      </w:r>
      <w:r>
        <w:t>zadávací podmínky</w:t>
      </w:r>
      <w:r w:rsidR="00D266D3">
        <w:t>,</w:t>
      </w:r>
      <w:r>
        <w:t xml:space="preserve"> a zlepšit předběžné nabídky ve prospěch zadavatele. Zadavatel je oprávněn jednat s účastníky zadávacího řízení o veškerých podmínkách plnění obsažených v předběžných nabídkách</w:t>
      </w:r>
      <w:r w:rsidR="00D266D3">
        <w:t xml:space="preserve"> a </w:t>
      </w:r>
      <w:r>
        <w:t xml:space="preserve">rovněž o ostatních technických podmínkách vymezujících předmět veřejné zakázky či o obchodních nebo smluvních podmínkách vztahujících se k předmětu veřejné zakázky. V rámci jednání o předběžných nabídkách se nebude jednat o minimálních technických </w:t>
      </w:r>
      <w:r w:rsidRPr="009D5049">
        <w:t>podmínk</w:t>
      </w:r>
      <w:r>
        <w:t>ách</w:t>
      </w:r>
      <w:r w:rsidRPr="009D5049">
        <w:t xml:space="preserve"> podle odst. </w:t>
      </w:r>
      <w:r w:rsidR="002C0016">
        <w:rPr>
          <w:highlight w:val="yellow"/>
        </w:rPr>
        <w:fldChar w:fldCharType="begin"/>
      </w:r>
      <w:r w:rsidR="002C0016">
        <w:instrText xml:space="preserve"> REF _Ref177046644 \r \h </w:instrText>
      </w:r>
      <w:r w:rsidR="002C0016">
        <w:rPr>
          <w:highlight w:val="yellow"/>
        </w:rPr>
      </w:r>
      <w:r w:rsidR="002C0016">
        <w:rPr>
          <w:highlight w:val="yellow"/>
        </w:rPr>
        <w:fldChar w:fldCharType="separate"/>
      </w:r>
      <w:r w:rsidR="00BF424A">
        <w:t>9.1</w:t>
      </w:r>
      <w:r w:rsidR="002C0016">
        <w:rPr>
          <w:highlight w:val="yellow"/>
        </w:rPr>
        <w:fldChar w:fldCharType="end"/>
      </w:r>
      <w:r w:rsidR="002C0016">
        <w:t xml:space="preserve"> </w:t>
      </w:r>
      <w:r w:rsidRPr="009D5049">
        <w:t>dokumentace zadávacího řízení</w:t>
      </w:r>
      <w:r>
        <w:t xml:space="preserve"> a o pravidlech pro hodnocení nabídek </w:t>
      </w:r>
      <w:r w:rsidR="00B45012">
        <w:t>podle § 115 zákona</w:t>
      </w:r>
      <w:r>
        <w:t xml:space="preserve">. Pro vyloučení všech pochybností zadavatel uvádí, že o údajích z předběžných nabídek, které budou hodnoceny podle kritérií hodnocení uvedených v čl. </w:t>
      </w:r>
      <w:r w:rsidR="00474FF0">
        <w:rPr>
          <w:highlight w:val="yellow"/>
        </w:rPr>
        <w:fldChar w:fldCharType="begin"/>
      </w:r>
      <w:r w:rsidR="00474FF0">
        <w:instrText xml:space="preserve"> REF _Ref161651333 \r \h </w:instrText>
      </w:r>
      <w:r w:rsidR="00474FF0">
        <w:rPr>
          <w:highlight w:val="yellow"/>
        </w:rPr>
      </w:r>
      <w:r w:rsidR="00474FF0">
        <w:rPr>
          <w:highlight w:val="yellow"/>
        </w:rPr>
        <w:fldChar w:fldCharType="separate"/>
      </w:r>
      <w:r w:rsidR="00BF424A">
        <w:t>12</w:t>
      </w:r>
      <w:r w:rsidR="00474FF0">
        <w:rPr>
          <w:highlight w:val="yellow"/>
        </w:rPr>
        <w:fldChar w:fldCharType="end"/>
      </w:r>
      <w:r w:rsidR="00474FF0">
        <w:t xml:space="preserve"> </w:t>
      </w:r>
      <w:r>
        <w:t>dokumentace zadávacího řízení</w:t>
      </w:r>
      <w:r w:rsidR="0068578D">
        <w:t xml:space="preserve">, je </w:t>
      </w:r>
      <w:r w:rsidR="0068578D">
        <w:lastRenderedPageBreak/>
        <w:t xml:space="preserve">jednání připuštěno. </w:t>
      </w:r>
      <w:r w:rsidR="0068578D" w:rsidRPr="00DB79E5">
        <w:t xml:space="preserve">Obdobně je jednání připuštěno také </w:t>
      </w:r>
      <w:r w:rsidR="008219DF" w:rsidRPr="00DB79E5">
        <w:t>o složení kritéri</w:t>
      </w:r>
      <w:r w:rsidR="004A3B53" w:rsidRPr="00DB79E5">
        <w:t>a</w:t>
      </w:r>
      <w:r w:rsidR="008219DF" w:rsidRPr="00DB79E5">
        <w:t xml:space="preserve"> hodnocení z hlediska </w:t>
      </w:r>
      <w:r w:rsidR="004A3B53" w:rsidRPr="00DB79E5">
        <w:t xml:space="preserve">jeho </w:t>
      </w:r>
      <w:r w:rsidR="008219DF" w:rsidRPr="00DB79E5">
        <w:t xml:space="preserve">jednotlivých </w:t>
      </w:r>
      <w:r w:rsidR="00474FF0" w:rsidRPr="00DB79E5">
        <w:t>částí</w:t>
      </w:r>
      <w:r w:rsidR="008219DF" w:rsidRPr="00DB79E5">
        <w:t xml:space="preserve">, </w:t>
      </w:r>
      <w:r w:rsidR="0068578D" w:rsidRPr="00DB79E5">
        <w:t>tj.</w:t>
      </w:r>
      <w:r w:rsidR="004A3B53" w:rsidRPr="00DB79E5">
        <w:t xml:space="preserve"> např. </w:t>
      </w:r>
      <w:r w:rsidR="0068578D" w:rsidRPr="00DB79E5">
        <w:t xml:space="preserve">o složení nabídkové ceny z hlediska jejích jednotlivých </w:t>
      </w:r>
      <w:r w:rsidR="00474FF0" w:rsidRPr="00DB79E5">
        <w:t>částí.</w:t>
      </w:r>
    </w:p>
    <w:p w14:paraId="70737E55" w14:textId="78FC5BFF" w:rsidR="00DA211E" w:rsidRDefault="00DA211E" w:rsidP="00DA211E">
      <w:pPr>
        <w:pStyle w:val="2sltext"/>
      </w:pPr>
      <w:r w:rsidRPr="00F95FD4">
        <w:t>Zadavatel vyhotoví z</w:t>
      </w:r>
      <w:r>
        <w:t> </w:t>
      </w:r>
      <w:r w:rsidRPr="00F95FD4">
        <w:t>každého</w:t>
      </w:r>
      <w:r>
        <w:t xml:space="preserve"> ústního</w:t>
      </w:r>
      <w:r w:rsidRPr="00F95FD4">
        <w:t xml:space="preserve"> jednání</w:t>
      </w:r>
      <w:r>
        <w:t xml:space="preserve"> o předběžných nabídkách</w:t>
      </w:r>
      <w:r w:rsidRPr="00F95FD4">
        <w:t xml:space="preserve"> protokol, ve kterém bude stručně popsán průběh jednání a uveden souhrn hlavních prvků komunikace</w:t>
      </w:r>
      <w:r>
        <w:t xml:space="preserve">, </w:t>
      </w:r>
      <w:r w:rsidRPr="00F95FD4">
        <w:t>všechna ujednání, která mohou mít za následek změnu předběžné nabídky a která zadavatel s účastníkem zadávacího řízení vzájemně akceptovali</w:t>
      </w:r>
      <w:r>
        <w:t>, a výsledek jednání</w:t>
      </w:r>
      <w:r w:rsidRPr="00F95FD4">
        <w:t>. Protokol podepisuje zadavatel a zástupc</w:t>
      </w:r>
      <w:r>
        <w:t>i</w:t>
      </w:r>
      <w:r w:rsidRPr="00F95FD4">
        <w:t xml:space="preserve"> účastníka zadávacího řízení. </w:t>
      </w:r>
      <w:r>
        <w:t>Přílohou protokolu je vždy seznam účastníků jednání</w:t>
      </w:r>
      <w:r w:rsidR="0098473E">
        <w:t xml:space="preserve"> o předběžných nabídkách</w:t>
      </w:r>
      <w:r>
        <w:t xml:space="preserve">, do kterého se na počátku každého jednání zapíší všichni účastníci jednání. </w:t>
      </w:r>
      <w:r w:rsidRPr="00F95FD4">
        <w:t>Údaje a</w:t>
      </w:r>
      <w:r>
        <w:t> </w:t>
      </w:r>
      <w:r w:rsidRPr="00F95FD4">
        <w:t>ujednání uvedená v</w:t>
      </w:r>
      <w:r w:rsidR="002C0016">
        <w:t> </w:t>
      </w:r>
      <w:r w:rsidRPr="00F95FD4">
        <w:t>podepsaném protokolu jsou pro účastníka zadávacího řízení závazn</w:t>
      </w:r>
      <w:r w:rsidR="00B45012">
        <w:t>é</w:t>
      </w:r>
      <w:r>
        <w:t xml:space="preserve"> a účastník je povinen tyto údaje a ujednání zohlednit </w:t>
      </w:r>
      <w:r w:rsidRPr="005401B4">
        <w:t>ve své nabídce podané po skončení jednání o předběžných nabídkách</w:t>
      </w:r>
      <w:r>
        <w:t>.</w:t>
      </w:r>
      <w:r w:rsidRPr="00F95FD4">
        <w:t xml:space="preserve"> </w:t>
      </w:r>
      <w:r>
        <w:t xml:space="preserve">Účastník zadávacího řízení je oprávněn nahlížet do protokolu z jednání konaného s tímto účastníkem a pořizovat si z něj výpisy či opisy či požadovat kopii </w:t>
      </w:r>
      <w:r w:rsidR="0098473E">
        <w:t>tohoto protokolu.</w:t>
      </w:r>
    </w:p>
    <w:p w14:paraId="19C284E2" w14:textId="2F10DDD7" w:rsidR="00DA211E" w:rsidRDefault="00DA211E" w:rsidP="00DA211E">
      <w:pPr>
        <w:pStyle w:val="2sltext"/>
      </w:pPr>
      <w:r>
        <w:t xml:space="preserve">Písemná jednání o předběžných nabídkách budou probíhat prostřednictvím </w:t>
      </w:r>
      <w:r w:rsidR="0098473E">
        <w:t>e-mailové komunikace</w:t>
      </w:r>
      <w:r w:rsidRPr="00703EDB">
        <w:t xml:space="preserve"> </w:t>
      </w:r>
      <w:r>
        <w:t xml:space="preserve">s uznávaným </w:t>
      </w:r>
      <w:r w:rsidRPr="00703EDB">
        <w:t>elektronickým podpisem</w:t>
      </w:r>
      <w:r>
        <w:t xml:space="preserve"> odesílatele</w:t>
      </w:r>
      <w:r w:rsidRPr="00703EDB">
        <w:t xml:space="preserve"> nebo </w:t>
      </w:r>
      <w:r>
        <w:t>d</w:t>
      </w:r>
      <w:r w:rsidRPr="00703EDB">
        <w:t>atové schránky nebo elektronického nástroje</w:t>
      </w:r>
      <w:r w:rsidR="004A3B53">
        <w:t xml:space="preserve"> </w:t>
      </w:r>
      <w:r w:rsidR="004A3B53" w:rsidRPr="004A3B53">
        <w:t xml:space="preserve">dostupného na internetové adrese veřejné zakázky uvedené v čl. </w:t>
      </w:r>
      <w:r w:rsidR="004A3B53">
        <w:fldChar w:fldCharType="begin"/>
      </w:r>
      <w:r w:rsidR="004A3B53">
        <w:instrText xml:space="preserve"> REF _Ref458064726 \r \h </w:instrText>
      </w:r>
      <w:r w:rsidR="004A3B53">
        <w:fldChar w:fldCharType="separate"/>
      </w:r>
      <w:r w:rsidR="00BF424A">
        <w:t>1</w:t>
      </w:r>
      <w:r w:rsidR="004A3B53">
        <w:fldChar w:fldCharType="end"/>
      </w:r>
      <w:r w:rsidR="004A3B53" w:rsidRPr="004A3B53">
        <w:t xml:space="preserve"> dokumentace zadávacího řízení</w:t>
      </w:r>
      <w:r>
        <w:t>.</w:t>
      </w:r>
      <w:r w:rsidRPr="00F95FD4">
        <w:t xml:space="preserve"> Údaje uveden</w:t>
      </w:r>
      <w:r>
        <w:t>é</w:t>
      </w:r>
      <w:r w:rsidRPr="00F95FD4">
        <w:t xml:space="preserve"> účastník</w:t>
      </w:r>
      <w:r>
        <w:t>em</w:t>
      </w:r>
      <w:r w:rsidRPr="00F95FD4">
        <w:t xml:space="preserve"> zadávacího řízení </w:t>
      </w:r>
      <w:r>
        <w:t xml:space="preserve">v rámci písemného jednání o předběžných nabídkách jsou pro účastníka </w:t>
      </w:r>
      <w:r w:rsidRPr="00F95FD4">
        <w:t>závazn</w:t>
      </w:r>
      <w:r>
        <w:t xml:space="preserve">é a účastník je povinen tyto údaje zohlednit </w:t>
      </w:r>
      <w:r w:rsidRPr="005401B4">
        <w:t>ve své nabídce podané po skončení jednání o předběžných nabídkách</w:t>
      </w:r>
      <w:r>
        <w:t>.</w:t>
      </w:r>
    </w:p>
    <w:p w14:paraId="56708B45" w14:textId="77777777" w:rsidR="00DA211E" w:rsidRDefault="00DA211E" w:rsidP="00DA211E">
      <w:pPr>
        <w:pStyle w:val="2sltext"/>
      </w:pPr>
      <w:r>
        <w:t>Zadavatel bude v průběhu jednání o předběžných nabídkách poskytovat informace účastníkům zadávacího řízení nediskriminačním způsobem. Důvěrné informace podle § 218 odst. 1 zákona je zadavatel oprávněn sdělit ostatním účastníkům zadávacího řízení pouze na základě písemného souhlasu účastníka uděleného ve vztahu ke konkrétní informaci.</w:t>
      </w:r>
    </w:p>
    <w:p w14:paraId="369BC69C" w14:textId="1396F1E5" w:rsidR="00DA211E" w:rsidRDefault="00DA211E" w:rsidP="00DA211E">
      <w:pPr>
        <w:pStyle w:val="2sltext"/>
      </w:pPr>
      <w:r w:rsidRPr="008235BD">
        <w:t>Zadavatel může v průběhu jednání</w:t>
      </w:r>
      <w:r>
        <w:t xml:space="preserve"> o předběžných nabídkách</w:t>
      </w:r>
      <w:r w:rsidRPr="008235BD">
        <w:t xml:space="preserve"> změnit nebo doplnit zadávací podmínky, </w:t>
      </w:r>
      <w:r w:rsidRPr="00862022">
        <w:t xml:space="preserve">zejména </w:t>
      </w:r>
      <w:r w:rsidRPr="00DB79E5">
        <w:t xml:space="preserve">technické podmínky vymezující předmět, vyjma minimálních technických podmínek podle odst. </w:t>
      </w:r>
      <w:r w:rsidR="002C0016">
        <w:fldChar w:fldCharType="begin"/>
      </w:r>
      <w:r w:rsidR="002C0016">
        <w:instrText xml:space="preserve"> REF _Ref177046644 \r \h </w:instrText>
      </w:r>
      <w:r w:rsidR="002C0016">
        <w:fldChar w:fldCharType="separate"/>
      </w:r>
      <w:r w:rsidR="00BF424A">
        <w:t>9.1</w:t>
      </w:r>
      <w:r w:rsidR="002C0016">
        <w:fldChar w:fldCharType="end"/>
      </w:r>
      <w:r w:rsidR="002C0016">
        <w:t xml:space="preserve"> </w:t>
      </w:r>
      <w:r w:rsidRPr="00DB79E5">
        <w:t>dokumentace zadávacího řízení</w:t>
      </w:r>
      <w:r w:rsidR="0098473E" w:rsidRPr="00DB79E5">
        <w:t xml:space="preserve"> a vyjma pravidel pro hodnocení nabídek </w:t>
      </w:r>
      <w:r w:rsidR="00B45012" w:rsidRPr="00DB79E5">
        <w:t>podle § 115 zákona</w:t>
      </w:r>
      <w:r w:rsidRPr="00DB79E5">
        <w:t xml:space="preserve">. </w:t>
      </w:r>
      <w:r w:rsidR="00862022" w:rsidRPr="00DB79E5">
        <w:t xml:space="preserve">Pro vyloučení všech pochybností zadavatel uvádí, že zadávací podmínky týkající se složení kritéria hodnocení z hlediska jeho jednotlivých částí, tj. např. složení nabídkové ceny z hlediska jejích jednotlivých částí, může zadavatel v průběhu jednání o předběžných nabídkách změnit nebo doplnit. </w:t>
      </w:r>
      <w:r w:rsidRPr="00DB79E5">
        <w:t>O takové změně nebo doplnění zadávacích podmínek musí zadavatel účastníky zadávacího řízení písemně informovat a poskytnout jim přiměřenou</w:t>
      </w:r>
      <w:r w:rsidRPr="00862022">
        <w:t xml:space="preserve"> dobu pro úpravu předběžných nabídek. Účastník zadávacího řízení je povinen nové, </w:t>
      </w:r>
      <w:r w:rsidR="00B45012" w:rsidRPr="00862022">
        <w:t>změněné</w:t>
      </w:r>
      <w:r w:rsidR="00B45012">
        <w:t xml:space="preserve"> či doplnění</w:t>
      </w:r>
      <w:r w:rsidRPr="005401B4">
        <w:t xml:space="preserve"> zadávací podmínky zohlednit ve své nabídce podané po skončení jednání o předběžných nabídkách</w:t>
      </w:r>
      <w:r>
        <w:t>.</w:t>
      </w:r>
    </w:p>
    <w:p w14:paraId="111F21C5" w14:textId="49CD72E3" w:rsidR="00DA211E" w:rsidRDefault="00DA211E" w:rsidP="00DA211E">
      <w:pPr>
        <w:pStyle w:val="2sltext"/>
      </w:pPr>
      <w:bookmarkStart w:id="12" w:name="_Ref174964454"/>
      <w:r>
        <w:t>Zadavatel písemně oznámí účastníkům zadávacího řízení okamžik ukončení jednání o</w:t>
      </w:r>
      <w:r w:rsidR="002C0016">
        <w:t> </w:t>
      </w:r>
      <w:r>
        <w:t>předběžných nabídkách</w:t>
      </w:r>
      <w:r w:rsidR="00857DCB">
        <w:t>.</w:t>
      </w:r>
      <w:bookmarkEnd w:id="12"/>
    </w:p>
    <w:p w14:paraId="725F46E6" w14:textId="77777777" w:rsidR="00DA211E" w:rsidRPr="00330B7E" w:rsidRDefault="00DA211E" w:rsidP="00DA211E">
      <w:pPr>
        <w:pStyle w:val="2sltext"/>
        <w:keepNext/>
        <w:keepLines/>
        <w:numPr>
          <w:ilvl w:val="0"/>
          <w:numId w:val="0"/>
        </w:numPr>
        <w:spacing w:before="360"/>
        <w:rPr>
          <w:b/>
          <w:bCs/>
          <w:u w:val="single"/>
        </w:rPr>
      </w:pPr>
      <w:r w:rsidRPr="00330B7E">
        <w:rPr>
          <w:b/>
          <w:bCs/>
          <w:u w:val="single"/>
        </w:rPr>
        <w:t>Fáze 4 – Podání nabídek</w:t>
      </w:r>
    </w:p>
    <w:p w14:paraId="6AD1F604" w14:textId="77777777" w:rsidR="00B45012" w:rsidRDefault="00DA211E" w:rsidP="00DA211E">
      <w:pPr>
        <w:pStyle w:val="2sltext"/>
        <w:keepNext/>
        <w:keepLines/>
      </w:pPr>
      <w:r>
        <w:t xml:space="preserve">  Účastníky zadávacího řízení, kteří podali předběžnou nabídku a nebyli z</w:t>
      </w:r>
      <w:r w:rsidR="00857DCB">
        <w:t> účasti v</w:t>
      </w:r>
      <w:r>
        <w:t xml:space="preserve"> zadávací</w:t>
      </w:r>
      <w:r w:rsidR="00857DCB">
        <w:t>m</w:t>
      </w:r>
      <w:r>
        <w:t xml:space="preserve"> řízení vyloučeni, zadavatel vyzve k podání nabídek. </w:t>
      </w:r>
    </w:p>
    <w:p w14:paraId="4C2FD892" w14:textId="2FB597F4" w:rsidR="00DA211E" w:rsidRDefault="00DA211E" w:rsidP="00DA211E">
      <w:pPr>
        <w:pStyle w:val="2sltext"/>
        <w:keepNext/>
        <w:keepLines/>
      </w:pPr>
      <w:r>
        <w:t xml:space="preserve">Výzva k podání nabídek bude zohledňovat </w:t>
      </w:r>
      <w:r w:rsidRPr="006D6F41">
        <w:t>změn</w:t>
      </w:r>
      <w:r>
        <w:t>y</w:t>
      </w:r>
      <w:r w:rsidRPr="006D6F41">
        <w:t xml:space="preserve"> nebo dopln</w:t>
      </w:r>
      <w:r>
        <w:t>ění</w:t>
      </w:r>
      <w:r w:rsidRPr="006D6F41">
        <w:t xml:space="preserve"> zadávací</w:t>
      </w:r>
      <w:r>
        <w:t>ch</w:t>
      </w:r>
      <w:r w:rsidRPr="006D6F41">
        <w:t xml:space="preserve"> podmín</w:t>
      </w:r>
      <w:r>
        <w:t>ek</w:t>
      </w:r>
      <w:r w:rsidRPr="006D6F41">
        <w:t xml:space="preserve"> </w:t>
      </w:r>
      <w:r>
        <w:t>proveden</w:t>
      </w:r>
      <w:r w:rsidR="00B45012">
        <w:t>é</w:t>
      </w:r>
      <w:r>
        <w:t xml:space="preserve"> zadavatelem v</w:t>
      </w:r>
      <w:r w:rsidRPr="008235BD">
        <w:t xml:space="preserve"> průběhu jednání</w:t>
      </w:r>
      <w:r>
        <w:t xml:space="preserve"> o předběžných nabídkách.</w:t>
      </w:r>
    </w:p>
    <w:p w14:paraId="62942BFC" w14:textId="43866A43" w:rsidR="00DA211E" w:rsidRDefault="00DA211E" w:rsidP="00DA211E">
      <w:pPr>
        <w:pStyle w:val="2sltext"/>
      </w:pPr>
      <w:r>
        <w:t>Nabídka musí obsahovat veškeré údaje a doklady stanovené v dokumentaci zadávacího řízení a ve výzvě k podání nabídek</w:t>
      </w:r>
      <w:r w:rsidR="00857DCB">
        <w:t xml:space="preserve">. Nabídka </w:t>
      </w:r>
      <w:r>
        <w:t>musí být podána způsobem a ve lhůtě stanoven</w:t>
      </w:r>
      <w:r w:rsidR="00857DCB">
        <w:t>ých v </w:t>
      </w:r>
      <w:r>
        <w:t>dokumentac</w:t>
      </w:r>
      <w:r w:rsidR="00857DCB">
        <w:t>i</w:t>
      </w:r>
      <w:r>
        <w:t xml:space="preserve"> zadávacího řízení</w:t>
      </w:r>
      <w:r w:rsidRPr="00B42529">
        <w:t xml:space="preserve"> </w:t>
      </w:r>
      <w:r>
        <w:t xml:space="preserve">a </w:t>
      </w:r>
      <w:r w:rsidR="00857DCB">
        <w:t xml:space="preserve">ve </w:t>
      </w:r>
      <w:r>
        <w:t>výzv</w:t>
      </w:r>
      <w:r w:rsidR="00857DCB">
        <w:t>ě</w:t>
      </w:r>
      <w:r>
        <w:t xml:space="preserve"> k podání nabídek. Nabídka musí rovněž zohledňovat ú</w:t>
      </w:r>
      <w:r w:rsidRPr="00F95FD4">
        <w:t xml:space="preserve">daje </w:t>
      </w:r>
      <w:r w:rsidRPr="00F95FD4">
        <w:lastRenderedPageBreak/>
        <w:t>a</w:t>
      </w:r>
      <w:r>
        <w:t> </w:t>
      </w:r>
      <w:r w:rsidRPr="00F95FD4">
        <w:t>ujednání uveden</w:t>
      </w:r>
      <w:r w:rsidR="00B519D2">
        <w:t>é</w:t>
      </w:r>
      <w:r w:rsidRPr="00F95FD4">
        <w:t xml:space="preserve"> v podepsan</w:t>
      </w:r>
      <w:r>
        <w:t>ých</w:t>
      </w:r>
      <w:r w:rsidRPr="00F95FD4">
        <w:t xml:space="preserve"> protokol</w:t>
      </w:r>
      <w:r>
        <w:t>ech</w:t>
      </w:r>
      <w:r w:rsidRPr="00F95FD4">
        <w:t xml:space="preserve"> z</w:t>
      </w:r>
      <w:r>
        <w:t> </w:t>
      </w:r>
      <w:r w:rsidRPr="00F95FD4">
        <w:t>jednání</w:t>
      </w:r>
      <w:r>
        <w:t xml:space="preserve"> </w:t>
      </w:r>
      <w:r w:rsidR="00857DCB">
        <w:t xml:space="preserve">o předběžných nabídkách </w:t>
      </w:r>
      <w:r>
        <w:t>a údaje uvedené účastníkem zadávacího řízení v rámci písemných jednání</w:t>
      </w:r>
      <w:r w:rsidR="00857DCB">
        <w:t xml:space="preserve"> o předběžných nabídkách.</w:t>
      </w:r>
    </w:p>
    <w:p w14:paraId="487FEA45" w14:textId="4E9542E3" w:rsidR="00DA211E" w:rsidRDefault="00DA211E" w:rsidP="00DA211E">
      <w:pPr>
        <w:pStyle w:val="2sltext"/>
      </w:pPr>
      <w:r>
        <w:rPr>
          <w:rFonts w:asciiTheme="minorHAnsi" w:hAnsiTheme="minorHAnsi" w:cstheme="minorHAnsi"/>
        </w:rPr>
        <w:t>Zadavatel provede hodnocení podaných nabídek, posouzení splnění podmínek účasti v zadávacím řízení a na základě toho rozhodne o výběru dodavatele. Zadavatel dokončí zadávací řízení v souladu se zákonem.</w:t>
      </w:r>
    </w:p>
    <w:p w14:paraId="2DBC74D7" w14:textId="77777777" w:rsidR="001F6A0E" w:rsidRDefault="007C3821" w:rsidP="00A8293E">
      <w:pPr>
        <w:pStyle w:val="1nadpis"/>
      </w:pPr>
      <w:bookmarkStart w:id="13" w:name="_Toc331152214"/>
      <w:bookmarkStart w:id="14" w:name="_Toc177723902"/>
      <w:r>
        <w:t>P</w:t>
      </w:r>
      <w:r w:rsidR="001F6A0E" w:rsidRPr="00DB13AF">
        <w:t>ředmět veřejné zakázky</w:t>
      </w:r>
      <w:bookmarkEnd w:id="13"/>
      <w:bookmarkEnd w:id="14"/>
    </w:p>
    <w:p w14:paraId="3DDA42D1" w14:textId="77777777" w:rsidR="00774FEC" w:rsidRDefault="00774FEC" w:rsidP="00774FEC">
      <w:pPr>
        <w:pStyle w:val="2margrubrika"/>
      </w:pPr>
      <w:r>
        <w:t>Předmět plnění veřejné zakázky</w:t>
      </w:r>
    </w:p>
    <w:p w14:paraId="3C063E23" w14:textId="75C801B3" w:rsidR="00DB3C58" w:rsidRDefault="00B519D2" w:rsidP="00DB3C58">
      <w:pPr>
        <w:pStyle w:val="2sltext"/>
      </w:pPr>
      <w:r>
        <w:t xml:space="preserve">Předmětem plnění veřejné zakázky je </w:t>
      </w:r>
      <w:r w:rsidR="00A3734B">
        <w:t>obnova</w:t>
      </w:r>
      <w:r w:rsidR="00141FA3">
        <w:t xml:space="preserve"> </w:t>
      </w:r>
      <w:r w:rsidR="00A3734B">
        <w:t>infrastruktury nezbytné pro provoz IS SZIF</w:t>
      </w:r>
      <w:r w:rsidR="00141FA3">
        <w:t xml:space="preserve">, </w:t>
      </w:r>
      <w:r w:rsidR="00A3734B">
        <w:t xml:space="preserve">včetně </w:t>
      </w:r>
      <w:r w:rsidR="00A3734B">
        <w:rPr>
          <w:rStyle w:val="normaltextrun"/>
          <w:rFonts w:ascii="Verdana" w:hAnsi="Verdana"/>
          <w:color w:val="000000"/>
          <w:sz w:val="18"/>
          <w:szCs w:val="18"/>
          <w:shd w:val="clear" w:color="auto" w:fill="FFFFFF"/>
        </w:rPr>
        <w:t>zajištění migrace aplikační a datové vrstvy ze stávající infrastruktury, a poskytování servisních služeb k infrastruktuře nezbytné pro provoz IS SZIF, včetně zajištění jejího provozu</w:t>
      </w:r>
      <w:r>
        <w:t>.</w:t>
      </w:r>
    </w:p>
    <w:p w14:paraId="64CEFBDB" w14:textId="32526B5B" w:rsidR="00A06802" w:rsidRDefault="00862022" w:rsidP="00AC1C50">
      <w:pPr>
        <w:pStyle w:val="2sltext"/>
      </w:pPr>
      <w:r w:rsidRPr="00A0424D">
        <w:t>Předmět plnění veřejné zakázky je blíže specifikován v obchodních a platebních podmínkách (</w:t>
      </w:r>
      <w:r>
        <w:fldChar w:fldCharType="begin"/>
      </w:r>
      <w:r>
        <w:instrText xml:space="preserve"> REF _Ref156537804 \r \h </w:instrText>
      </w:r>
      <w:r>
        <w:fldChar w:fldCharType="separate"/>
      </w:r>
      <w:r w:rsidR="00BF424A">
        <w:t>Příloha č. 3</w:t>
      </w:r>
      <w:r>
        <w:fldChar w:fldCharType="end"/>
      </w:r>
      <w:r>
        <w:t xml:space="preserve"> </w:t>
      </w:r>
      <w:r w:rsidRPr="00A0424D">
        <w:t>dokumentace zadávacího řízení)</w:t>
      </w:r>
      <w:r w:rsidR="007D5911">
        <w:t>.</w:t>
      </w:r>
    </w:p>
    <w:p w14:paraId="5200E1C7" w14:textId="77777777" w:rsidR="00774FEC" w:rsidRPr="004466E7" w:rsidRDefault="00774FEC" w:rsidP="00774FEC">
      <w:pPr>
        <w:pStyle w:val="2margrubrika"/>
      </w:pPr>
      <w:r w:rsidRPr="004466E7">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7BCB0FD6" w14:textId="1B1EA2A2" w:rsidR="00877FD9" w:rsidRDefault="00774FEC" w:rsidP="00877FD9">
      <w:pPr>
        <w:pStyle w:val="2nesltext"/>
        <w:keepNext/>
        <w:spacing w:after="0"/>
        <w:contextualSpacing w:val="0"/>
        <w:rPr>
          <w:b/>
          <w:bCs/>
        </w:rPr>
      </w:pPr>
      <w:r w:rsidRPr="00E946C6">
        <w:rPr>
          <w:b/>
          <w:bCs/>
        </w:rPr>
        <w:t>Kód CPV</w:t>
      </w:r>
      <w:r w:rsidR="007324C7" w:rsidRPr="00E946C6">
        <w:rPr>
          <w:b/>
          <w:bCs/>
        </w:rPr>
        <w:t>:</w:t>
      </w:r>
    </w:p>
    <w:p w14:paraId="364C671F" w14:textId="77777777" w:rsidR="00877FD9" w:rsidRPr="00877FD9" w:rsidRDefault="00877FD9" w:rsidP="00877FD9">
      <w:pPr>
        <w:pStyle w:val="2nesltext"/>
        <w:keepNext/>
        <w:spacing w:before="0" w:after="0"/>
        <w:contextualSpacing w:val="0"/>
        <w:rPr>
          <w:b/>
          <w:bCs/>
        </w:rPr>
      </w:pPr>
    </w:p>
    <w:p w14:paraId="60C2C2FD" w14:textId="77777777" w:rsidR="00877FD9" w:rsidRPr="00877FD9" w:rsidRDefault="00877FD9" w:rsidP="00877FD9">
      <w:pPr>
        <w:rPr>
          <w:rFonts w:ascii="Calibri" w:hAnsi="Calibri" w:cs="Calibri"/>
          <w:b/>
          <w:bCs/>
          <w:color w:val="000000" w:themeColor="text1"/>
          <w:sz w:val="22"/>
          <w:szCs w:val="22"/>
        </w:rPr>
      </w:pPr>
      <w:r w:rsidRPr="00877FD9">
        <w:rPr>
          <w:rFonts w:ascii="Calibri" w:hAnsi="Calibri" w:cs="Calibri"/>
          <w:b/>
          <w:bCs/>
          <w:color w:val="000000" w:themeColor="text1"/>
          <w:sz w:val="22"/>
          <w:szCs w:val="22"/>
        </w:rPr>
        <w:t>48000000-8</w:t>
      </w:r>
      <w:r w:rsidRPr="00877FD9">
        <w:rPr>
          <w:rFonts w:ascii="Calibri" w:hAnsi="Calibri" w:cs="Calibri"/>
          <w:b/>
          <w:bCs/>
          <w:color w:val="000000" w:themeColor="text1"/>
          <w:sz w:val="22"/>
          <w:szCs w:val="22"/>
        </w:rPr>
        <w:tab/>
        <w:t>Balíky programů a informační systémy</w:t>
      </w:r>
    </w:p>
    <w:p w14:paraId="2ABF501C"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48700000-5</w:t>
      </w:r>
      <w:r w:rsidRPr="00877FD9">
        <w:rPr>
          <w:rFonts w:cs="Calibri"/>
          <w:color w:val="000000" w:themeColor="text1"/>
        </w:rPr>
        <w:tab/>
        <w:t>Nástroje pro balíky programů</w:t>
      </w:r>
    </w:p>
    <w:p w14:paraId="087100BE" w14:textId="77777777" w:rsidR="00877FD9" w:rsidRPr="00877FD9" w:rsidRDefault="00877FD9" w:rsidP="00877FD9">
      <w:pPr>
        <w:pStyle w:val="2nesltext"/>
        <w:spacing w:before="0" w:after="0"/>
        <w:rPr>
          <w:rFonts w:cs="Calibri"/>
          <w:color w:val="000000" w:themeColor="text1"/>
          <w:lang w:bidi="en-US"/>
        </w:rPr>
      </w:pPr>
      <w:r w:rsidRPr="00877FD9">
        <w:rPr>
          <w:rFonts w:cs="Calibri"/>
          <w:color w:val="000000" w:themeColor="text1"/>
          <w:lang w:bidi="en-US"/>
        </w:rPr>
        <w:t>48710000-8</w:t>
      </w:r>
      <w:r w:rsidRPr="00877FD9">
        <w:rPr>
          <w:rFonts w:cs="Calibri"/>
          <w:color w:val="000000" w:themeColor="text1"/>
          <w:lang w:bidi="en-US"/>
        </w:rPr>
        <w:tab/>
        <w:t>Balík programů pro zálohování a obnovu dat</w:t>
      </w:r>
    </w:p>
    <w:p w14:paraId="21703208" w14:textId="77777777" w:rsidR="00877FD9" w:rsidRPr="00877FD9" w:rsidRDefault="00877FD9" w:rsidP="00877FD9">
      <w:pPr>
        <w:pStyle w:val="2nesltext"/>
        <w:spacing w:before="0" w:after="0"/>
        <w:rPr>
          <w:rFonts w:cs="Calibri"/>
          <w:color w:val="000000" w:themeColor="text1"/>
          <w:lang w:bidi="en-US"/>
        </w:rPr>
      </w:pPr>
      <w:r w:rsidRPr="00877FD9">
        <w:rPr>
          <w:rFonts w:cs="Calibri"/>
          <w:color w:val="000000" w:themeColor="text1"/>
          <w:lang w:bidi="en-US"/>
        </w:rPr>
        <w:t>48820000-2</w:t>
      </w:r>
      <w:r w:rsidRPr="00877FD9">
        <w:rPr>
          <w:rFonts w:cs="Calibri"/>
          <w:color w:val="000000" w:themeColor="text1"/>
          <w:lang w:bidi="en-US"/>
        </w:rPr>
        <w:tab/>
        <w:t>Servery</w:t>
      </w:r>
    </w:p>
    <w:p w14:paraId="683C15ED" w14:textId="77777777" w:rsidR="00877FD9" w:rsidRPr="00877FD9" w:rsidRDefault="00877FD9" w:rsidP="00877FD9">
      <w:pPr>
        <w:rPr>
          <w:rFonts w:ascii="Calibri" w:hAnsi="Calibri" w:cs="Calibri"/>
          <w:b/>
          <w:bCs/>
          <w:color w:val="000000" w:themeColor="text1"/>
          <w:sz w:val="22"/>
          <w:szCs w:val="22"/>
        </w:rPr>
      </w:pPr>
      <w:r w:rsidRPr="00877FD9">
        <w:rPr>
          <w:rFonts w:ascii="Calibri" w:hAnsi="Calibri" w:cs="Calibri"/>
          <w:b/>
          <w:bCs/>
          <w:color w:val="000000" w:themeColor="text1"/>
          <w:sz w:val="22"/>
          <w:szCs w:val="22"/>
        </w:rPr>
        <w:t>30200000-1</w:t>
      </w:r>
      <w:r w:rsidRPr="00877FD9">
        <w:rPr>
          <w:rFonts w:ascii="Calibri" w:hAnsi="Calibri" w:cs="Calibri"/>
          <w:b/>
          <w:bCs/>
          <w:color w:val="000000" w:themeColor="text1"/>
          <w:sz w:val="22"/>
          <w:szCs w:val="22"/>
        </w:rPr>
        <w:tab/>
        <w:t>Počítače</w:t>
      </w:r>
    </w:p>
    <w:p w14:paraId="642207B4" w14:textId="77777777" w:rsidR="00877FD9" w:rsidRPr="00877FD9" w:rsidRDefault="00877FD9" w:rsidP="00877FD9">
      <w:pPr>
        <w:pStyle w:val="2nesltext"/>
        <w:spacing w:before="0" w:after="0"/>
        <w:rPr>
          <w:rFonts w:cs="Calibri"/>
          <w:color w:val="000000" w:themeColor="text1"/>
          <w:lang w:bidi="en-US"/>
        </w:rPr>
      </w:pPr>
      <w:r w:rsidRPr="00877FD9">
        <w:rPr>
          <w:rFonts w:cs="Calibri"/>
          <w:color w:val="000000" w:themeColor="text1"/>
          <w:lang w:bidi="en-US"/>
        </w:rPr>
        <w:t>30233000-1</w:t>
      </w:r>
      <w:r w:rsidRPr="00877FD9">
        <w:rPr>
          <w:rFonts w:cs="Calibri"/>
          <w:color w:val="000000" w:themeColor="text1"/>
        </w:rPr>
        <w:tab/>
      </w:r>
      <w:r w:rsidRPr="00877FD9">
        <w:rPr>
          <w:rFonts w:cs="Calibri"/>
          <w:color w:val="000000" w:themeColor="text1"/>
          <w:lang w:bidi="en-US"/>
        </w:rPr>
        <w:t>Archivovací a čtecí zařízení</w:t>
      </w:r>
    </w:p>
    <w:p w14:paraId="088E5FBB" w14:textId="77777777" w:rsidR="00877FD9" w:rsidRPr="00877FD9" w:rsidRDefault="00877FD9" w:rsidP="00877FD9">
      <w:pPr>
        <w:rPr>
          <w:rFonts w:ascii="Calibri" w:hAnsi="Calibri" w:cs="Calibri"/>
          <w:color w:val="000000" w:themeColor="text1"/>
          <w:sz w:val="22"/>
          <w:szCs w:val="22"/>
        </w:rPr>
      </w:pPr>
      <w:r w:rsidRPr="00877FD9">
        <w:rPr>
          <w:rFonts w:ascii="Calibri" w:hAnsi="Calibri" w:cs="Calibri"/>
          <w:color w:val="000000" w:themeColor="text1"/>
          <w:sz w:val="22"/>
          <w:szCs w:val="22"/>
        </w:rPr>
        <w:t>30233141-1</w:t>
      </w:r>
      <w:r w:rsidRPr="00877FD9">
        <w:rPr>
          <w:rFonts w:ascii="Calibri" w:hAnsi="Calibri" w:cs="Calibri"/>
          <w:color w:val="000000" w:themeColor="text1"/>
          <w:sz w:val="22"/>
          <w:szCs w:val="22"/>
        </w:rPr>
        <w:tab/>
        <w:t>Vícenásobné diskové pole nezávislých disků (RAID)</w:t>
      </w:r>
    </w:p>
    <w:p w14:paraId="58FB4C85" w14:textId="77777777" w:rsidR="00877FD9" w:rsidRPr="00877FD9" w:rsidRDefault="00877FD9" w:rsidP="00877FD9">
      <w:pPr>
        <w:pStyle w:val="2nesltext"/>
        <w:spacing w:before="0" w:after="0"/>
        <w:rPr>
          <w:rFonts w:cs="Calibri"/>
          <w:color w:val="000000" w:themeColor="text1"/>
          <w:lang w:bidi="en-US"/>
        </w:rPr>
      </w:pPr>
      <w:r w:rsidRPr="00877FD9">
        <w:rPr>
          <w:rFonts w:cs="Calibri"/>
          <w:color w:val="000000" w:themeColor="text1"/>
          <w:lang w:bidi="en-US"/>
        </w:rPr>
        <w:t>30233160-0</w:t>
      </w:r>
      <w:r w:rsidRPr="00877FD9">
        <w:rPr>
          <w:rFonts w:cs="Calibri"/>
          <w:color w:val="000000" w:themeColor="text1"/>
        </w:rPr>
        <w:tab/>
      </w:r>
      <w:r w:rsidRPr="00877FD9">
        <w:rPr>
          <w:rFonts w:cs="Calibri"/>
          <w:color w:val="000000" w:themeColor="text1"/>
          <w:lang w:bidi="en-US"/>
        </w:rPr>
        <w:t>Páskové jednotky</w:t>
      </w:r>
    </w:p>
    <w:p w14:paraId="3BB35E03" w14:textId="77777777" w:rsidR="00877FD9" w:rsidRPr="00877FD9" w:rsidRDefault="00877FD9" w:rsidP="00877FD9">
      <w:pPr>
        <w:pStyle w:val="2nesltext"/>
        <w:spacing w:before="0" w:after="0"/>
        <w:rPr>
          <w:rFonts w:cs="Calibri"/>
          <w:color w:val="000000" w:themeColor="text1"/>
          <w:lang w:bidi="en-US"/>
        </w:rPr>
      </w:pPr>
      <w:r w:rsidRPr="00877FD9">
        <w:rPr>
          <w:rFonts w:cs="Calibri"/>
          <w:color w:val="000000" w:themeColor="text1"/>
          <w:lang w:bidi="en-US"/>
        </w:rPr>
        <w:t>30234700-5</w:t>
      </w:r>
      <w:r w:rsidRPr="00877FD9">
        <w:rPr>
          <w:rFonts w:cs="Calibri"/>
          <w:color w:val="000000" w:themeColor="text1"/>
        </w:rPr>
        <w:tab/>
      </w:r>
      <w:r w:rsidRPr="00877FD9">
        <w:rPr>
          <w:rFonts w:cs="Calibri"/>
          <w:color w:val="000000" w:themeColor="text1"/>
          <w:lang w:bidi="en-US"/>
        </w:rPr>
        <w:t>Magnetické pásky</w:t>
      </w:r>
    </w:p>
    <w:p w14:paraId="6B2A6ECE" w14:textId="77777777" w:rsidR="00877FD9" w:rsidRPr="00877FD9" w:rsidRDefault="00877FD9" w:rsidP="00877FD9">
      <w:pPr>
        <w:rPr>
          <w:rFonts w:ascii="Calibri" w:hAnsi="Calibri" w:cs="Calibri"/>
          <w:b/>
          <w:bCs/>
          <w:color w:val="000000" w:themeColor="text1"/>
          <w:sz w:val="22"/>
          <w:szCs w:val="22"/>
        </w:rPr>
      </w:pPr>
      <w:r w:rsidRPr="00877FD9">
        <w:rPr>
          <w:rFonts w:ascii="Calibri" w:hAnsi="Calibri" w:cs="Calibri"/>
          <w:b/>
          <w:bCs/>
          <w:color w:val="000000" w:themeColor="text1"/>
          <w:sz w:val="22"/>
          <w:szCs w:val="22"/>
        </w:rPr>
        <w:t>32000000-3</w:t>
      </w:r>
      <w:r w:rsidRPr="00877FD9">
        <w:rPr>
          <w:rFonts w:ascii="Calibri" w:hAnsi="Calibri" w:cs="Calibri"/>
          <w:b/>
          <w:bCs/>
          <w:color w:val="000000" w:themeColor="text1"/>
          <w:sz w:val="22"/>
          <w:szCs w:val="22"/>
        </w:rPr>
        <w:tab/>
        <w:t>Rozhlas, televize, komunikace, telekomunikace a související zařízení</w:t>
      </w:r>
    </w:p>
    <w:p w14:paraId="55E9CD3F" w14:textId="77777777" w:rsidR="00877FD9" w:rsidRPr="00877FD9" w:rsidRDefault="00877FD9" w:rsidP="00877FD9">
      <w:pPr>
        <w:pStyle w:val="2nesltext"/>
        <w:spacing w:before="0" w:after="0"/>
        <w:rPr>
          <w:rFonts w:cs="Calibri"/>
          <w:color w:val="000000" w:themeColor="text1"/>
          <w:lang w:bidi="en-US"/>
        </w:rPr>
      </w:pPr>
      <w:r w:rsidRPr="00877FD9">
        <w:rPr>
          <w:rFonts w:cs="Calibri"/>
          <w:color w:val="000000" w:themeColor="text1"/>
          <w:lang w:bidi="en-US"/>
        </w:rPr>
        <w:t>32420000-3</w:t>
      </w:r>
      <w:r w:rsidRPr="00877FD9">
        <w:rPr>
          <w:rFonts w:cs="Calibri"/>
          <w:color w:val="000000" w:themeColor="text1"/>
          <w:lang w:bidi="en-US"/>
        </w:rPr>
        <w:tab/>
        <w:t>Síťová zařízení</w:t>
      </w:r>
    </w:p>
    <w:p w14:paraId="0573BFD5" w14:textId="77777777" w:rsidR="00877FD9" w:rsidRPr="00877FD9" w:rsidRDefault="00877FD9" w:rsidP="00877FD9">
      <w:pPr>
        <w:rPr>
          <w:rFonts w:ascii="Calibri" w:hAnsi="Calibri" w:cs="Calibri"/>
          <w:b/>
          <w:bCs/>
          <w:color w:val="000000" w:themeColor="text1"/>
          <w:sz w:val="22"/>
          <w:szCs w:val="22"/>
        </w:rPr>
      </w:pPr>
      <w:r w:rsidRPr="00877FD9">
        <w:rPr>
          <w:rFonts w:ascii="Calibri" w:hAnsi="Calibri" w:cs="Calibri"/>
          <w:b/>
          <w:bCs/>
          <w:color w:val="000000" w:themeColor="text1"/>
          <w:sz w:val="22"/>
          <w:szCs w:val="22"/>
        </w:rPr>
        <w:t>50312000-5</w:t>
      </w:r>
      <w:r w:rsidRPr="00877FD9">
        <w:rPr>
          <w:rFonts w:ascii="Calibri" w:hAnsi="Calibri" w:cs="Calibri"/>
          <w:b/>
          <w:bCs/>
          <w:color w:val="000000" w:themeColor="text1"/>
          <w:sz w:val="22"/>
          <w:szCs w:val="22"/>
        </w:rPr>
        <w:tab/>
        <w:t>Opravy a údržba výpočetní techniky</w:t>
      </w:r>
    </w:p>
    <w:p w14:paraId="44930EF8"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50312310-1</w:t>
      </w:r>
      <w:r w:rsidRPr="00877FD9">
        <w:rPr>
          <w:rFonts w:cs="Calibri"/>
          <w:color w:val="000000" w:themeColor="text1"/>
        </w:rPr>
        <w:tab/>
        <w:t>Údržba zařízení datové sítě</w:t>
      </w:r>
    </w:p>
    <w:p w14:paraId="58B20999" w14:textId="77777777" w:rsidR="00877FD9" w:rsidRPr="00877FD9" w:rsidRDefault="00877FD9" w:rsidP="00877FD9">
      <w:pPr>
        <w:rPr>
          <w:rFonts w:ascii="Calibri" w:hAnsi="Calibri" w:cs="Calibri"/>
          <w:b/>
          <w:bCs/>
          <w:color w:val="000000" w:themeColor="text1"/>
          <w:sz w:val="22"/>
          <w:szCs w:val="22"/>
        </w:rPr>
      </w:pPr>
      <w:r w:rsidRPr="00877FD9">
        <w:rPr>
          <w:rFonts w:ascii="Calibri" w:hAnsi="Calibri" w:cs="Calibri"/>
          <w:b/>
          <w:bCs/>
          <w:color w:val="000000" w:themeColor="text1"/>
          <w:sz w:val="22"/>
          <w:szCs w:val="22"/>
        </w:rPr>
        <w:t>51000000-9</w:t>
      </w:r>
      <w:r w:rsidRPr="00877FD9">
        <w:rPr>
          <w:rFonts w:ascii="Calibri" w:hAnsi="Calibri" w:cs="Calibri"/>
          <w:b/>
          <w:bCs/>
          <w:color w:val="000000" w:themeColor="text1"/>
          <w:sz w:val="22"/>
          <w:szCs w:val="22"/>
        </w:rPr>
        <w:tab/>
        <w:t>Instalační a montážní služby (mimo programového vybavení)</w:t>
      </w:r>
    </w:p>
    <w:p w14:paraId="412713B0"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51610000-1</w:t>
      </w:r>
      <w:r w:rsidRPr="00877FD9">
        <w:rPr>
          <w:rFonts w:cs="Calibri"/>
          <w:color w:val="000000" w:themeColor="text1"/>
        </w:rPr>
        <w:tab/>
        <w:t>Instalace a montáž počítačů a zařízení pro zpracování dat</w:t>
      </w:r>
    </w:p>
    <w:p w14:paraId="132B305D" w14:textId="77777777" w:rsidR="00877FD9" w:rsidRPr="00877FD9" w:rsidRDefault="00877FD9" w:rsidP="00DA3881">
      <w:pPr>
        <w:ind w:left="1416" w:hanging="1416"/>
        <w:rPr>
          <w:rFonts w:ascii="Calibri" w:hAnsi="Calibri" w:cs="Calibri"/>
          <w:b/>
          <w:bCs/>
          <w:color w:val="000000" w:themeColor="text1"/>
          <w:sz w:val="22"/>
          <w:szCs w:val="22"/>
        </w:rPr>
      </w:pPr>
      <w:r w:rsidRPr="00877FD9">
        <w:rPr>
          <w:rFonts w:ascii="Calibri" w:hAnsi="Calibri" w:cs="Calibri"/>
          <w:b/>
          <w:bCs/>
          <w:color w:val="000000" w:themeColor="text1"/>
          <w:sz w:val="22"/>
          <w:szCs w:val="22"/>
        </w:rPr>
        <w:t>72000000-5</w:t>
      </w:r>
      <w:r w:rsidRPr="00877FD9">
        <w:rPr>
          <w:rFonts w:ascii="Calibri" w:hAnsi="Calibri" w:cs="Calibri"/>
          <w:b/>
          <w:bCs/>
          <w:color w:val="000000" w:themeColor="text1"/>
          <w:sz w:val="22"/>
          <w:szCs w:val="22"/>
        </w:rPr>
        <w:tab/>
        <w:t>Informační technologie: poradenství, vývoj programového vybavení, internet a podpora</w:t>
      </w:r>
    </w:p>
    <w:p w14:paraId="7AEB2910"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72100000-6</w:t>
      </w:r>
      <w:r w:rsidRPr="00877FD9">
        <w:rPr>
          <w:rFonts w:cs="Calibri"/>
          <w:color w:val="000000" w:themeColor="text1"/>
        </w:rPr>
        <w:tab/>
        <w:t>Poradenské služby v oblasti technického vybavení počítačů</w:t>
      </w:r>
    </w:p>
    <w:p w14:paraId="2A933D61"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72222300-0</w:t>
      </w:r>
      <w:r w:rsidRPr="00877FD9">
        <w:rPr>
          <w:rFonts w:cs="Calibri"/>
          <w:color w:val="000000" w:themeColor="text1"/>
        </w:rPr>
        <w:tab/>
        <w:t>Služby informačních technologií</w:t>
      </w:r>
    </w:p>
    <w:p w14:paraId="6DA681BC"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 xml:space="preserve">72250000-2 </w:t>
      </w:r>
      <w:r w:rsidRPr="00877FD9">
        <w:rPr>
          <w:rFonts w:cs="Calibri"/>
          <w:color w:val="000000" w:themeColor="text1"/>
        </w:rPr>
        <w:tab/>
        <w:t>Systémové a podpůrné služby</w:t>
      </w:r>
    </w:p>
    <w:p w14:paraId="27CBFEC9"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 xml:space="preserve">72251000-9 </w:t>
      </w:r>
      <w:r w:rsidRPr="00877FD9">
        <w:rPr>
          <w:rFonts w:cs="Calibri"/>
          <w:color w:val="000000" w:themeColor="text1"/>
        </w:rPr>
        <w:tab/>
        <w:t>Obnova po havárii</w:t>
      </w:r>
    </w:p>
    <w:p w14:paraId="57FA37AA"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 xml:space="preserve">72253000-3 </w:t>
      </w:r>
      <w:r w:rsidRPr="00877FD9">
        <w:rPr>
          <w:rFonts w:cs="Calibri"/>
          <w:color w:val="000000" w:themeColor="text1"/>
        </w:rPr>
        <w:tab/>
        <w:t>Help desk a podpůrné služby</w:t>
      </w:r>
    </w:p>
    <w:p w14:paraId="35365C03" w14:textId="77777777" w:rsidR="00877FD9" w:rsidRDefault="00877FD9" w:rsidP="00877FD9">
      <w:pPr>
        <w:pStyle w:val="2nesltext"/>
        <w:spacing w:before="0" w:after="0"/>
        <w:rPr>
          <w:rFonts w:cs="Calibri"/>
          <w:color w:val="000000" w:themeColor="text1"/>
        </w:rPr>
      </w:pPr>
      <w:r w:rsidRPr="00877FD9">
        <w:rPr>
          <w:rFonts w:cs="Calibri"/>
          <w:color w:val="000000" w:themeColor="text1"/>
        </w:rPr>
        <w:t xml:space="preserve">72253200-5 </w:t>
      </w:r>
      <w:r w:rsidRPr="00877FD9">
        <w:rPr>
          <w:rFonts w:cs="Calibri"/>
          <w:color w:val="000000" w:themeColor="text1"/>
        </w:rPr>
        <w:tab/>
        <w:t>Systémová podpora</w:t>
      </w:r>
    </w:p>
    <w:p w14:paraId="7E15DED6" w14:textId="2812B1F4" w:rsidR="00692615" w:rsidRPr="00877FD9" w:rsidRDefault="00692615" w:rsidP="00877FD9">
      <w:pPr>
        <w:pStyle w:val="2nesltext"/>
        <w:spacing w:before="0" w:after="0"/>
        <w:rPr>
          <w:rFonts w:cs="Calibri"/>
          <w:color w:val="000000" w:themeColor="text1"/>
        </w:rPr>
      </w:pPr>
      <w:r w:rsidRPr="00877FD9">
        <w:rPr>
          <w:rFonts w:cs="Calibri"/>
          <w:color w:val="000000" w:themeColor="text1"/>
        </w:rPr>
        <w:t xml:space="preserve">72261000-2 </w:t>
      </w:r>
      <w:r w:rsidRPr="00877FD9">
        <w:rPr>
          <w:rFonts w:cs="Calibri"/>
          <w:color w:val="000000" w:themeColor="text1"/>
        </w:rPr>
        <w:tab/>
        <w:t>Podpora programového vybavení</w:t>
      </w:r>
    </w:p>
    <w:p w14:paraId="101B60E3" w14:textId="37AFE363" w:rsidR="00877FD9" w:rsidRPr="00877FD9" w:rsidRDefault="00877FD9" w:rsidP="00692615">
      <w:pPr>
        <w:pStyle w:val="2nesltext"/>
        <w:spacing w:before="0" w:after="0"/>
        <w:rPr>
          <w:rFonts w:cs="Calibri"/>
          <w:color w:val="000000" w:themeColor="text1"/>
        </w:rPr>
      </w:pPr>
      <w:r w:rsidRPr="00877FD9">
        <w:rPr>
          <w:rFonts w:cs="Calibri"/>
          <w:color w:val="000000" w:themeColor="text1"/>
        </w:rPr>
        <w:lastRenderedPageBreak/>
        <w:t xml:space="preserve">72263000-6 </w:t>
      </w:r>
      <w:r w:rsidRPr="00877FD9">
        <w:rPr>
          <w:rFonts w:cs="Calibri"/>
          <w:color w:val="000000" w:themeColor="text1"/>
        </w:rPr>
        <w:tab/>
        <w:t>Implementace programového vybavení</w:t>
      </w:r>
    </w:p>
    <w:p w14:paraId="0560AB47" w14:textId="77777777" w:rsidR="00877FD9" w:rsidRPr="00877FD9" w:rsidRDefault="00877FD9" w:rsidP="00877FD9">
      <w:pPr>
        <w:pStyle w:val="2nesltext"/>
        <w:spacing w:before="0" w:after="0"/>
        <w:rPr>
          <w:rFonts w:cs="Calibri"/>
          <w:color w:val="000000" w:themeColor="text1"/>
        </w:rPr>
      </w:pPr>
      <w:r w:rsidRPr="00877FD9">
        <w:rPr>
          <w:rFonts w:cs="Calibri"/>
        </w:rPr>
        <w:t xml:space="preserve">72265000-0 </w:t>
      </w:r>
      <w:r w:rsidRPr="00877FD9">
        <w:rPr>
          <w:rFonts w:cs="Calibri"/>
        </w:rPr>
        <w:tab/>
        <w:t>Konfigurace programového vybavení</w:t>
      </w:r>
    </w:p>
    <w:p w14:paraId="689768DB" w14:textId="77777777" w:rsidR="00877FD9" w:rsidRDefault="00877FD9" w:rsidP="00877FD9">
      <w:pPr>
        <w:rPr>
          <w:rFonts w:ascii="Calibri" w:hAnsi="Calibri" w:cs="Calibri"/>
          <w:color w:val="000000" w:themeColor="text1"/>
          <w:sz w:val="22"/>
          <w:szCs w:val="22"/>
        </w:rPr>
      </w:pPr>
      <w:r w:rsidRPr="00877FD9">
        <w:rPr>
          <w:rFonts w:ascii="Calibri" w:hAnsi="Calibri" w:cs="Calibri"/>
          <w:color w:val="000000" w:themeColor="text1"/>
          <w:sz w:val="22"/>
          <w:szCs w:val="22"/>
        </w:rPr>
        <w:t>72267000-4</w:t>
      </w:r>
      <w:r w:rsidRPr="00877FD9">
        <w:rPr>
          <w:rFonts w:ascii="Calibri" w:hAnsi="Calibri" w:cs="Calibri"/>
          <w:color w:val="000000" w:themeColor="text1"/>
          <w:sz w:val="22"/>
          <w:szCs w:val="22"/>
        </w:rPr>
        <w:tab/>
        <w:t>Údržba a opravy programového vybavení</w:t>
      </w:r>
    </w:p>
    <w:p w14:paraId="057FF7D1" w14:textId="1952C6D9" w:rsidR="00692615" w:rsidRPr="00877FD9" w:rsidRDefault="00692615" w:rsidP="00877FD9">
      <w:pPr>
        <w:rPr>
          <w:rFonts w:ascii="Calibri" w:hAnsi="Calibri" w:cs="Calibri"/>
          <w:color w:val="000000" w:themeColor="text1"/>
          <w:sz w:val="22"/>
          <w:szCs w:val="22"/>
        </w:rPr>
      </w:pPr>
      <w:r w:rsidRPr="00877FD9">
        <w:rPr>
          <w:rFonts w:ascii="Calibri" w:hAnsi="Calibri" w:cs="Calibri"/>
          <w:sz w:val="22"/>
          <w:szCs w:val="22"/>
        </w:rPr>
        <w:t>72268000-1</w:t>
      </w:r>
      <w:r w:rsidRPr="00877FD9">
        <w:rPr>
          <w:rFonts w:ascii="Calibri" w:hAnsi="Calibri" w:cs="Calibri"/>
          <w:sz w:val="22"/>
          <w:szCs w:val="22"/>
        </w:rPr>
        <w:tab/>
        <w:t>Dodávka programového vybavení</w:t>
      </w:r>
    </w:p>
    <w:p w14:paraId="139E7DE4" w14:textId="77777777" w:rsidR="00877FD9" w:rsidRPr="00877FD9" w:rsidRDefault="00877FD9" w:rsidP="00877FD9">
      <w:pPr>
        <w:rPr>
          <w:rFonts w:ascii="Calibri" w:hAnsi="Calibri" w:cs="Calibri"/>
          <w:color w:val="000000" w:themeColor="text1"/>
          <w:sz w:val="22"/>
          <w:szCs w:val="22"/>
        </w:rPr>
      </w:pPr>
      <w:r w:rsidRPr="00877FD9">
        <w:rPr>
          <w:rFonts w:ascii="Calibri" w:hAnsi="Calibri" w:cs="Calibri"/>
          <w:color w:val="000000" w:themeColor="text1"/>
          <w:sz w:val="22"/>
          <w:szCs w:val="22"/>
        </w:rPr>
        <w:t xml:space="preserve">72315200-8 </w:t>
      </w:r>
      <w:r w:rsidRPr="00877FD9">
        <w:rPr>
          <w:rFonts w:ascii="Calibri" w:hAnsi="Calibri" w:cs="Calibri"/>
          <w:color w:val="000000" w:themeColor="text1"/>
          <w:sz w:val="22"/>
          <w:szCs w:val="22"/>
        </w:rPr>
        <w:tab/>
        <w:t>Správa datových sítí</w:t>
      </w:r>
    </w:p>
    <w:p w14:paraId="42504F9F" w14:textId="77777777" w:rsidR="00877FD9" w:rsidRPr="00877FD9" w:rsidRDefault="00877FD9" w:rsidP="00877FD9">
      <w:pPr>
        <w:rPr>
          <w:rFonts w:ascii="Calibri" w:hAnsi="Calibri" w:cs="Calibri"/>
          <w:color w:val="000000" w:themeColor="text1"/>
          <w:sz w:val="22"/>
          <w:szCs w:val="22"/>
        </w:rPr>
      </w:pPr>
      <w:r w:rsidRPr="00877FD9">
        <w:rPr>
          <w:rFonts w:ascii="Calibri" w:hAnsi="Calibri" w:cs="Calibri"/>
          <w:color w:val="000000" w:themeColor="text1"/>
          <w:sz w:val="22"/>
          <w:szCs w:val="22"/>
        </w:rPr>
        <w:t xml:space="preserve">72600000-6 </w:t>
      </w:r>
      <w:r w:rsidRPr="00877FD9">
        <w:rPr>
          <w:rFonts w:ascii="Calibri" w:hAnsi="Calibri" w:cs="Calibri"/>
          <w:color w:val="000000" w:themeColor="text1"/>
          <w:sz w:val="22"/>
          <w:szCs w:val="22"/>
        </w:rPr>
        <w:tab/>
        <w:t>Výpočetní podpora a poradenské služby</w:t>
      </w:r>
    </w:p>
    <w:p w14:paraId="1E0B5EA8"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72700000-7</w:t>
      </w:r>
      <w:r w:rsidRPr="00877FD9">
        <w:rPr>
          <w:rFonts w:cs="Calibri"/>
          <w:color w:val="000000" w:themeColor="text1"/>
        </w:rPr>
        <w:tab/>
        <w:t>Počítačové sítě</w:t>
      </w:r>
    </w:p>
    <w:p w14:paraId="4CD61A12" w14:textId="353B08FB" w:rsidR="00BA3A66" w:rsidRPr="00877FD9" w:rsidRDefault="00877FD9" w:rsidP="00877FD9">
      <w:pPr>
        <w:pStyle w:val="2nesltext"/>
        <w:rPr>
          <w:color w:val="FF0000"/>
          <w:lang w:bidi="en-US"/>
        </w:rPr>
      </w:pPr>
      <w:r w:rsidRPr="00877FD9">
        <w:rPr>
          <w:rFonts w:cs="Calibri"/>
        </w:rPr>
        <w:t>72710000-0</w:t>
      </w:r>
      <w:r w:rsidRPr="00877FD9">
        <w:rPr>
          <w:rFonts w:cs="Calibri"/>
        </w:rPr>
        <w:tab/>
        <w:t>Místní počítačové sítě</w:t>
      </w:r>
    </w:p>
    <w:p w14:paraId="653E8CEE" w14:textId="77777777" w:rsidR="00774FEC" w:rsidRPr="00E420D1" w:rsidRDefault="00774FEC" w:rsidP="00774FEC">
      <w:pPr>
        <w:pStyle w:val="2margrubrika"/>
      </w:pPr>
      <w:r w:rsidRPr="00E420D1">
        <w:t>Předpokládaná hodnota veřejné zakázky</w:t>
      </w:r>
    </w:p>
    <w:p w14:paraId="369AE1DB" w14:textId="03E8C068" w:rsidR="00774FEC" w:rsidRDefault="00774FEC" w:rsidP="00313E01">
      <w:pPr>
        <w:pStyle w:val="2sltext"/>
      </w:pPr>
      <w:r>
        <w:t>Předpokládaná hodnota veřejné zakázky stanovená zadavatelem podle § 1</w:t>
      </w:r>
      <w:r w:rsidR="002D71C0">
        <w:t>6</w:t>
      </w:r>
      <w:r>
        <w:t xml:space="preserve"> a násl. zákona činí</w:t>
      </w:r>
      <w:r w:rsidR="007B74A6">
        <w:t xml:space="preserve"> </w:t>
      </w:r>
      <w:r w:rsidR="00B36E0F">
        <w:rPr>
          <w:rFonts w:asciiTheme="minorHAnsi" w:hAnsiTheme="minorHAnsi"/>
          <w:b/>
          <w:bCs/>
        </w:rPr>
        <w:t>52</w:t>
      </w:r>
      <w:r w:rsidR="005E379A">
        <w:rPr>
          <w:rFonts w:asciiTheme="minorHAnsi" w:hAnsiTheme="minorHAnsi"/>
          <w:b/>
          <w:bCs/>
        </w:rPr>
        <w:t>0 000 000</w:t>
      </w:r>
      <w:r w:rsidRPr="0555B0BD">
        <w:rPr>
          <w:b/>
          <w:bCs/>
        </w:rPr>
        <w:t>,- Kč bez DPH</w:t>
      </w:r>
      <w:r>
        <w:t>.</w:t>
      </w:r>
    </w:p>
    <w:p w14:paraId="12D2328F" w14:textId="0F9E3E40" w:rsidR="00141FA3" w:rsidRDefault="00141FA3" w:rsidP="00313E01">
      <w:pPr>
        <w:pStyle w:val="2sltext"/>
      </w:pPr>
      <w:r>
        <w:t xml:space="preserve">Předpokládaná hodnota veřejné zakázky stanovená zadavatelem za celou dobu plnění veřejné zakázky </w:t>
      </w:r>
      <w:r w:rsidR="00164766">
        <w:t>podle obchodních a platebních podmínek (</w:t>
      </w:r>
      <w:r>
        <w:fldChar w:fldCharType="begin"/>
      </w:r>
      <w:r>
        <w:instrText xml:space="preserve"> REF _Ref156537804 \r \h </w:instrText>
      </w:r>
      <w:r>
        <w:fldChar w:fldCharType="separate"/>
      </w:r>
      <w:r w:rsidR="00BF424A">
        <w:t>Příloha č. 3</w:t>
      </w:r>
      <w:r>
        <w:fldChar w:fldCharType="end"/>
      </w:r>
      <w:r w:rsidR="00164766">
        <w:t xml:space="preserve"> dokumentace zadávacího řízení) </w:t>
      </w:r>
      <w:r>
        <w:t>činí </w:t>
      </w:r>
      <w:r w:rsidR="00BE7047">
        <w:rPr>
          <w:rFonts w:asciiTheme="minorHAnsi" w:hAnsiTheme="minorHAnsi"/>
          <w:b/>
          <w:bCs/>
        </w:rPr>
        <w:t>600 000 000</w:t>
      </w:r>
      <w:r w:rsidRPr="0555B0BD">
        <w:rPr>
          <w:b/>
          <w:bCs/>
        </w:rPr>
        <w:t>,- Kč bez DPH</w:t>
      </w:r>
      <w:r w:rsidRPr="005468BA">
        <w:t>.</w:t>
      </w:r>
    </w:p>
    <w:p w14:paraId="7ED4C479" w14:textId="77777777" w:rsidR="001F6A0E" w:rsidRPr="006B4D61" w:rsidRDefault="001F6A0E" w:rsidP="00A8293E">
      <w:pPr>
        <w:pStyle w:val="1nadpis"/>
      </w:pPr>
      <w:bookmarkStart w:id="15" w:name="_Toc331152215"/>
      <w:bookmarkStart w:id="16" w:name="_Toc177723903"/>
      <w:r w:rsidRPr="00DB13AF">
        <w:t xml:space="preserve">Doba </w:t>
      </w:r>
      <w:r w:rsidR="00514058">
        <w:t xml:space="preserve">a místo </w:t>
      </w:r>
      <w:r w:rsidRPr="00DB13AF">
        <w:t>plnění veřejné zakázky</w:t>
      </w:r>
      <w:bookmarkEnd w:id="15"/>
      <w:bookmarkEnd w:id="16"/>
    </w:p>
    <w:p w14:paraId="4382612D" w14:textId="1D899B7B" w:rsidR="000840F9" w:rsidRPr="00C135E9" w:rsidRDefault="004A7F03" w:rsidP="000840F9">
      <w:pPr>
        <w:pStyle w:val="2sltext"/>
      </w:pPr>
      <w:bookmarkStart w:id="17"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BF424A">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A8293E">
      <w:pPr>
        <w:pStyle w:val="1nadpis"/>
      </w:pPr>
      <w:bookmarkStart w:id="18" w:name="_Toc427760502"/>
      <w:bookmarkStart w:id="19" w:name="_Toc432164516"/>
      <w:bookmarkStart w:id="20" w:name="_Toc464994297"/>
      <w:bookmarkStart w:id="21" w:name="_Toc482611666"/>
      <w:bookmarkStart w:id="22" w:name="_Toc464998531"/>
      <w:bookmarkStart w:id="23" w:name="_Toc480906546"/>
      <w:bookmarkStart w:id="24" w:name="_Toc177723904"/>
      <w:bookmarkEnd w:id="17"/>
      <w:r w:rsidRPr="00456DB0">
        <w:t xml:space="preserve">Požadavky </w:t>
      </w:r>
      <w:bookmarkEnd w:id="18"/>
      <w:bookmarkEnd w:id="19"/>
      <w:r>
        <w:t>na prokázání kvalifikace</w:t>
      </w:r>
      <w:bookmarkEnd w:id="20"/>
      <w:bookmarkEnd w:id="21"/>
      <w:bookmarkEnd w:id="22"/>
      <w:bookmarkEnd w:id="23"/>
      <w:bookmarkEnd w:id="24"/>
    </w:p>
    <w:p w14:paraId="555B83B2" w14:textId="6DDFC288" w:rsidR="00060CB2" w:rsidRDefault="00060CB2" w:rsidP="005F3A15">
      <w:pPr>
        <w:pStyle w:val="2sltext"/>
      </w:pPr>
      <w:r>
        <w:rPr>
          <w:rFonts w:asciiTheme="minorHAnsi" w:hAnsiTheme="minorHAnsi" w:cstheme="minorHAnsi"/>
        </w:rPr>
        <w:t>Dodavatel je povinen v žádosti o účast prokázat</w:t>
      </w:r>
      <w:r w:rsidRPr="00F95FD4">
        <w:rPr>
          <w:rFonts w:asciiTheme="minorHAnsi" w:hAnsiTheme="minorHAnsi" w:cstheme="minorHAnsi"/>
        </w:rPr>
        <w:t xml:space="preserve"> splnění kvalifikace požadované zákonem a</w:t>
      </w:r>
      <w:r w:rsidR="00753A65">
        <w:rPr>
          <w:rFonts w:asciiTheme="minorHAnsi" w:hAnsiTheme="minorHAnsi" w:cstheme="minorHAnsi"/>
        </w:rPr>
        <w:t> </w:t>
      </w:r>
      <w:r w:rsidRPr="00F95FD4">
        <w:rPr>
          <w:rFonts w:asciiTheme="minorHAnsi" w:hAnsiTheme="minorHAnsi" w:cstheme="minorHAnsi"/>
        </w:rPr>
        <w:t>zadavatelem</w:t>
      </w:r>
      <w:r>
        <w:rPr>
          <w:rFonts w:asciiTheme="minorHAnsi" w:hAnsiTheme="minorHAnsi" w:cstheme="minorHAnsi"/>
        </w:rPr>
        <w:t>.</w:t>
      </w:r>
    </w:p>
    <w:p w14:paraId="78D205BB" w14:textId="7921B782" w:rsidR="005A16F9" w:rsidRDefault="00B56C55" w:rsidP="005F3A15">
      <w:pPr>
        <w:pStyle w:val="2sltext"/>
      </w:pPr>
      <w:r w:rsidRPr="004E5848">
        <w:t xml:space="preserve">Požadavky zadavatele </w:t>
      </w:r>
      <w:r w:rsidR="00F037FC">
        <w:t xml:space="preserve">na prokázání </w:t>
      </w:r>
      <w:r w:rsidR="00060CB2">
        <w:t xml:space="preserve">splnění </w:t>
      </w:r>
      <w:r w:rsidR="00F037FC">
        <w:t>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BF424A">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E63865" w:rsidRDefault="001F6A0E" w:rsidP="00A8293E">
      <w:pPr>
        <w:pStyle w:val="1nadpis"/>
      </w:pPr>
      <w:bookmarkStart w:id="25" w:name="_Toc331152219"/>
      <w:bookmarkStart w:id="26" w:name="_Toc177723905"/>
      <w:r w:rsidRPr="00E63865">
        <w:t>Obchodní a platební podmínky</w:t>
      </w:r>
      <w:bookmarkEnd w:id="25"/>
      <w:bookmarkEnd w:id="26"/>
    </w:p>
    <w:p w14:paraId="0E6EFEA2" w14:textId="4FD1165E" w:rsidR="00F57876" w:rsidRDefault="00E63865" w:rsidP="00F57876">
      <w:pPr>
        <w:pStyle w:val="2sltext"/>
      </w:pPr>
      <w:bookmarkStart w:id="27" w:name="_Toc314828801"/>
      <w:bookmarkStart w:id="28" w:name="_Toc304446812"/>
      <w:r w:rsidRPr="00F113E2">
        <w:t>Zadavatel stanoví obchodní a platební podmínky</w:t>
      </w:r>
      <w:r w:rsidRPr="002827C0">
        <w:t xml:space="preserve"> </w:t>
      </w:r>
      <w:r w:rsidRPr="007E120E">
        <w:t>formou závazn</w:t>
      </w:r>
      <w:r>
        <w:t>ých</w:t>
      </w:r>
      <w:r w:rsidRPr="007E120E">
        <w:t xml:space="preserve"> návrh</w:t>
      </w:r>
      <w:r>
        <w:t>ů</w:t>
      </w:r>
      <w:r w:rsidRPr="007E120E">
        <w:t xml:space="preserve"> sml</w:t>
      </w:r>
      <w:r>
        <w:t>uv, a to </w:t>
      </w:r>
      <w:r w:rsidRPr="00676C88">
        <w:t xml:space="preserve">závazného návrhu </w:t>
      </w:r>
      <w:r w:rsidR="00D74A96">
        <w:t>smlouv</w:t>
      </w:r>
      <w:r w:rsidR="00AC7F67">
        <w:t>y</w:t>
      </w:r>
      <w:r w:rsidR="00D74A96">
        <w:t xml:space="preserve"> na dodávku </w:t>
      </w:r>
      <w:r>
        <w:t>(dále jen „</w:t>
      </w:r>
      <w:r w:rsidR="00AC7F67">
        <w:rPr>
          <w:b/>
          <w:bCs/>
          <w:i/>
          <w:iCs/>
        </w:rPr>
        <w:t>smlouva na dodávku</w:t>
      </w:r>
      <w:r>
        <w:t xml:space="preserve">“) </w:t>
      </w:r>
      <w:r w:rsidRPr="00676C88">
        <w:t>a závazného návrhu servisní smlouvy</w:t>
      </w:r>
      <w:r>
        <w:t> (dále jen „</w:t>
      </w:r>
      <w:r w:rsidRPr="004312FA">
        <w:rPr>
          <w:b/>
          <w:bCs/>
          <w:i/>
          <w:iCs/>
        </w:rPr>
        <w:t>servisní smlouva</w:t>
      </w:r>
      <w:r>
        <w:t>“),</w:t>
      </w:r>
      <w:r w:rsidRPr="007E120E">
        <w:t xml:space="preserve"> (</w:t>
      </w:r>
      <w:r w:rsidRPr="004E5848">
        <w:t>dále jen</w:t>
      </w:r>
      <w:r>
        <w:t xml:space="preserve"> společně </w:t>
      </w:r>
      <w:r w:rsidRPr="004E5848">
        <w:t>„</w:t>
      </w:r>
      <w:r w:rsidRPr="004E5848">
        <w:rPr>
          <w:b/>
          <w:i/>
        </w:rPr>
        <w:t>návrh</w:t>
      </w:r>
      <w:r>
        <w:rPr>
          <w:b/>
          <w:i/>
        </w:rPr>
        <w:t>y</w:t>
      </w:r>
      <w:r w:rsidRPr="004E5848">
        <w:rPr>
          <w:b/>
          <w:i/>
        </w:rPr>
        <w:t xml:space="preserve"> smluv</w:t>
      </w:r>
      <w:r>
        <w:t>“</w:t>
      </w:r>
      <w:r w:rsidRPr="002827C0">
        <w:t xml:space="preserve"> </w:t>
      </w:r>
      <w:r>
        <w:t xml:space="preserve">nebo jednotlivě </w:t>
      </w:r>
      <w:r>
        <w:rPr>
          <w:i/>
        </w:rPr>
        <w:t>„</w:t>
      </w:r>
      <w:r>
        <w:rPr>
          <w:b/>
          <w:i/>
        </w:rPr>
        <w:t>návrh smlouvy</w:t>
      </w:r>
      <w:r>
        <w:rPr>
          <w:i/>
        </w:rPr>
        <w:t>“</w:t>
      </w:r>
      <w:r w:rsidRPr="007E120E">
        <w:t xml:space="preserve">), </w:t>
      </w:r>
      <w:r w:rsidRPr="007E120E">
        <w:rPr>
          <w:rFonts w:asciiTheme="minorHAnsi" w:hAnsiTheme="minorHAnsi"/>
        </w:rPr>
        <w:t>(</w:t>
      </w:r>
      <w:r w:rsidRPr="0096204C">
        <w:fldChar w:fldCharType="begin"/>
      </w:r>
      <w:r w:rsidRPr="0096204C">
        <w:instrText xml:space="preserve"> REF _Ref473578595 \r \h </w:instrText>
      </w:r>
      <w:r>
        <w:instrText xml:space="preserve"> \* MERGEFORMAT </w:instrText>
      </w:r>
      <w:r w:rsidRPr="0096204C">
        <w:fldChar w:fldCharType="separate"/>
      </w:r>
      <w:r w:rsidR="00BF424A">
        <w:t>Příloha č. 3</w:t>
      </w:r>
      <w:r w:rsidRPr="0096204C">
        <w:fldChar w:fldCharType="end"/>
      </w:r>
      <w:r w:rsidRPr="0096204C">
        <w:t xml:space="preserve"> dokumentace zadávacího řízen</w:t>
      </w:r>
      <w:r>
        <w:t>í</w:t>
      </w:r>
      <w:r w:rsidRPr="007E120E">
        <w:rPr>
          <w:rFonts w:asciiTheme="minorHAnsi" w:hAnsiTheme="minorHAnsi"/>
        </w:rPr>
        <w:t>)</w:t>
      </w:r>
      <w:r>
        <w:t>.</w:t>
      </w:r>
    </w:p>
    <w:p w14:paraId="6EF44D88" w14:textId="6550FAEB" w:rsidR="00A01BDB" w:rsidRPr="004972BE" w:rsidRDefault="00E63865" w:rsidP="004972BE">
      <w:pPr>
        <w:pStyle w:val="2sltext"/>
      </w:pPr>
      <w:r w:rsidRPr="00F57876">
        <w:rPr>
          <w:b/>
        </w:rPr>
        <w:t>Návrh</w:t>
      </w:r>
      <w:r>
        <w:rPr>
          <w:b/>
        </w:rPr>
        <w:t>y</w:t>
      </w:r>
      <w:r w:rsidRPr="00F57876">
        <w:rPr>
          <w:b/>
        </w:rPr>
        <w:t xml:space="preserve"> sml</w:t>
      </w:r>
      <w:r>
        <w:rPr>
          <w:b/>
        </w:rPr>
        <w:t>uv</w:t>
      </w:r>
      <w:r w:rsidRPr="00F57876">
        <w:rPr>
          <w:b/>
        </w:rPr>
        <w:t xml:space="preserve"> účastník zadávacího řízení v</w:t>
      </w:r>
      <w:r w:rsidR="00060CB2">
        <w:rPr>
          <w:b/>
        </w:rPr>
        <w:t> žádosti o účast/předběžné nabídce/</w:t>
      </w:r>
      <w:r w:rsidRPr="00F57876">
        <w:rPr>
          <w:b/>
        </w:rPr>
        <w:t xml:space="preserve">nabídce </w:t>
      </w:r>
      <w:r w:rsidRPr="00F34DCA">
        <w:rPr>
          <w:b/>
          <w:u w:val="single"/>
        </w:rPr>
        <w:t>nepředkládá</w:t>
      </w:r>
      <w:r w:rsidRPr="00F57876">
        <w:rPr>
          <w:b/>
        </w:rPr>
        <w:t>. Účastník zadávacího řízení namísto podepsan</w:t>
      </w:r>
      <w:r>
        <w:rPr>
          <w:b/>
        </w:rPr>
        <w:t>ých</w:t>
      </w:r>
      <w:r w:rsidRPr="00F57876">
        <w:rPr>
          <w:b/>
        </w:rPr>
        <w:t xml:space="preserve"> návrh</w:t>
      </w:r>
      <w:r>
        <w:rPr>
          <w:b/>
        </w:rPr>
        <w:t>ů</w:t>
      </w:r>
      <w:r w:rsidRPr="00F57876">
        <w:rPr>
          <w:b/>
        </w:rPr>
        <w:t xml:space="preserve"> sml</w:t>
      </w:r>
      <w:r>
        <w:rPr>
          <w:b/>
        </w:rPr>
        <w:t>uv</w:t>
      </w:r>
      <w:r w:rsidRPr="00F57876">
        <w:rPr>
          <w:b/>
        </w:rPr>
        <w:t xml:space="preserve"> v</w:t>
      </w:r>
      <w:r w:rsidR="00060CB2">
        <w:rPr>
          <w:b/>
        </w:rPr>
        <w:t> předběžné nabídce/</w:t>
      </w:r>
      <w:r w:rsidRPr="00F57876">
        <w:rPr>
          <w:b/>
        </w:rPr>
        <w:t>nabídce předloží čestné prohlášení, že návrh</w:t>
      </w:r>
      <w:r>
        <w:rPr>
          <w:b/>
        </w:rPr>
        <w:t>y</w:t>
      </w:r>
      <w:r w:rsidRPr="00F57876">
        <w:rPr>
          <w:b/>
        </w:rPr>
        <w:t xml:space="preserve"> sml</w:t>
      </w:r>
      <w:r>
        <w:rPr>
          <w:b/>
        </w:rPr>
        <w:t>uv</w:t>
      </w:r>
      <w:r w:rsidRPr="00F57876">
        <w:rPr>
          <w:b/>
        </w:rPr>
        <w:t xml:space="preserve"> akceptuje.</w:t>
      </w:r>
      <w:r w:rsidRPr="00F57876">
        <w:t xml:space="preserve"> Čestné prohlášení zadavatel doporučuje zpraco</w:t>
      </w:r>
      <w:r>
        <w:t>vat podle předlohy (</w:t>
      </w:r>
      <w:r>
        <w:fldChar w:fldCharType="begin"/>
      </w:r>
      <w:r>
        <w:instrText xml:space="preserve"> REF _Ref153913177 \r \h </w:instrText>
      </w:r>
      <w:r>
        <w:fldChar w:fldCharType="separate"/>
      </w:r>
      <w:r w:rsidR="00BF424A">
        <w:t>Příloha č. 4</w:t>
      </w:r>
      <w:r>
        <w:fldChar w:fldCharType="end"/>
      </w:r>
      <w:r>
        <w:t xml:space="preserve"> </w:t>
      </w:r>
      <w:r w:rsidRPr="007A74AB">
        <w:t>dokumentace zadávacího řízení).</w:t>
      </w:r>
    </w:p>
    <w:p w14:paraId="6094D7C4" w14:textId="51AFCFF4" w:rsidR="00F57876" w:rsidRPr="00F57876" w:rsidRDefault="00E63865" w:rsidP="00F57876">
      <w:pPr>
        <w:pStyle w:val="2sltext"/>
      </w:pPr>
      <w:r w:rsidRPr="00F57876">
        <w:t>Smlouv</w:t>
      </w:r>
      <w:r>
        <w:t>y</w:t>
      </w:r>
      <w:r w:rsidRPr="00F57876">
        <w:t xml:space="preserve"> bud</w:t>
      </w:r>
      <w:r>
        <w:t>ou</w:t>
      </w:r>
      <w:r w:rsidRPr="00F57876">
        <w:t xml:space="preserve"> uzavřen</w:t>
      </w:r>
      <w:r>
        <w:t>y</w:t>
      </w:r>
      <w:r w:rsidRPr="00F57876">
        <w:t xml:space="preserve"> s vybraným dodavatelem postupem podle zákona.</w:t>
      </w:r>
    </w:p>
    <w:p w14:paraId="17F1BCCC" w14:textId="54CEA2CC" w:rsidR="00F57876" w:rsidRDefault="00E63865" w:rsidP="00F57876">
      <w:pPr>
        <w:pStyle w:val="2sltext"/>
      </w:pPr>
      <w:r w:rsidRPr="006853E7">
        <w:t xml:space="preserve">Účastní-li se zadávacího řízení více dodavatelů společně (jako jeden účastník zadávacího řízení), </w:t>
      </w:r>
      <w:r w:rsidRPr="004E5848">
        <w:t xml:space="preserve">jsou povinni </w:t>
      </w:r>
      <w:r>
        <w:t>v</w:t>
      </w:r>
      <w:r w:rsidR="00DB6FAE">
        <w:t> žádosti o účast/</w:t>
      </w:r>
      <w:r w:rsidR="00060CB2">
        <w:t>předběžné nabídce/</w:t>
      </w:r>
      <w:r>
        <w:t>nabídce předložit</w:t>
      </w:r>
      <w:r w:rsidRPr="004E5848">
        <w:t xml:space="preserve"> </w:t>
      </w:r>
      <w:r>
        <w:t>smlouvu</w:t>
      </w:r>
      <w:r w:rsidRPr="006853E7">
        <w:t xml:space="preserve">, z níž bude </w:t>
      </w:r>
      <w:r w:rsidRPr="006853E7">
        <w:lastRenderedPageBreak/>
        <w:t xml:space="preserve">závazně vyplývat, že všichni tito dodavatelé budou vůči </w:t>
      </w:r>
      <w:r>
        <w:t xml:space="preserve">zadavateli a </w:t>
      </w:r>
      <w:r w:rsidRPr="006853E7">
        <w:t>třetím osobám v souvislosti s plněním veřejné zakázky zavázáni společně a</w:t>
      </w:r>
      <w:r>
        <w:t> </w:t>
      </w:r>
      <w:r w:rsidRPr="006853E7">
        <w:t>nerozdílně, a to po 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17AF32B1" w14:textId="77777777" w:rsidR="00060CB2" w:rsidRDefault="00060CB2" w:rsidP="00060CB2">
      <w:pPr>
        <w:pStyle w:val="1nadpis"/>
        <w:rPr>
          <w:rFonts w:asciiTheme="minorHAnsi" w:hAnsiTheme="minorHAnsi" w:cstheme="minorHAnsi"/>
        </w:rPr>
      </w:pPr>
      <w:bookmarkStart w:id="29" w:name="_Toc511750859"/>
      <w:bookmarkStart w:id="30" w:name="_Toc21538483"/>
      <w:bookmarkStart w:id="31" w:name="_Toc177723906"/>
      <w:r w:rsidRPr="00F95FD4">
        <w:rPr>
          <w:rFonts w:asciiTheme="minorHAnsi" w:hAnsiTheme="minorHAnsi" w:cstheme="minorHAnsi"/>
        </w:rPr>
        <w:t>Technické podmínky</w:t>
      </w:r>
      <w:bookmarkEnd w:id="29"/>
      <w:bookmarkEnd w:id="30"/>
      <w:bookmarkEnd w:id="31"/>
    </w:p>
    <w:p w14:paraId="37386C9E" w14:textId="77777777" w:rsidR="00060CB2" w:rsidRPr="003669BB" w:rsidRDefault="00060CB2" w:rsidP="00060CB2">
      <w:pPr>
        <w:pStyle w:val="2margrubrika"/>
        <w:rPr>
          <w:rFonts w:asciiTheme="minorHAnsi" w:hAnsiTheme="minorHAnsi" w:cstheme="minorHAnsi"/>
        </w:rPr>
      </w:pPr>
      <w:r w:rsidRPr="003669BB">
        <w:rPr>
          <w:rFonts w:asciiTheme="minorHAnsi" w:hAnsiTheme="minorHAnsi" w:cstheme="minorHAnsi"/>
        </w:rPr>
        <w:t>Minimální technické podmínky</w:t>
      </w:r>
    </w:p>
    <w:p w14:paraId="2EB2FEAB" w14:textId="16BEB93C" w:rsidR="00077DEA" w:rsidRDefault="00A90564" w:rsidP="007C60A1">
      <w:pPr>
        <w:pStyle w:val="2sltext"/>
        <w:spacing w:after="120"/>
        <w:rPr>
          <w:rFonts w:asciiTheme="minorHAnsi" w:hAnsiTheme="minorHAnsi" w:cstheme="minorHAnsi"/>
        </w:rPr>
      </w:pPr>
      <w:bookmarkStart w:id="32" w:name="_Ref177046644"/>
      <w:r w:rsidRPr="003669BB">
        <w:rPr>
          <w:rFonts w:asciiTheme="minorHAnsi" w:hAnsiTheme="minorHAnsi" w:cstheme="minorHAnsi"/>
        </w:rPr>
        <w:t xml:space="preserve">Zadavatel stanovil </w:t>
      </w:r>
      <w:r>
        <w:rPr>
          <w:rFonts w:asciiTheme="minorHAnsi" w:hAnsiTheme="minorHAnsi" w:cstheme="minorHAnsi"/>
        </w:rPr>
        <w:t>v souladu</w:t>
      </w:r>
      <w:r w:rsidRPr="003669BB">
        <w:rPr>
          <w:rFonts w:asciiTheme="minorHAnsi" w:hAnsiTheme="minorHAnsi" w:cstheme="minorHAnsi"/>
        </w:rPr>
        <w:t xml:space="preserve"> </w:t>
      </w:r>
      <w:r>
        <w:rPr>
          <w:rFonts w:asciiTheme="minorHAnsi" w:hAnsiTheme="minorHAnsi" w:cstheme="minorHAnsi"/>
        </w:rPr>
        <w:t xml:space="preserve">s </w:t>
      </w:r>
      <w:r w:rsidRPr="003669BB">
        <w:rPr>
          <w:rFonts w:asciiTheme="minorHAnsi" w:hAnsiTheme="minorHAnsi" w:cstheme="minorHAnsi"/>
        </w:rPr>
        <w:t>§ 61 odst. 4 zákona minimální technické podmínky, které musí předběžná nabídka/nabídka splňovat, přičemž o těchto minimálních technických podmínkách zadavatel není oprávněn vést s účastníky zadávacího řízení jednání o předběžných nabídkách a není oprávněn je v průběhu jednání měnit nebo doplňovat. Minimální technické podmínky jsou</w:t>
      </w:r>
      <w:r w:rsidR="00A34830">
        <w:rPr>
          <w:rFonts w:asciiTheme="minorHAnsi" w:hAnsiTheme="minorHAnsi" w:cstheme="minorHAnsi"/>
        </w:rPr>
        <w:t xml:space="preserve"> uvedeny </w:t>
      </w:r>
      <w:r>
        <w:rPr>
          <w:rFonts w:asciiTheme="minorHAnsi" w:hAnsiTheme="minorHAnsi" w:cstheme="minorHAnsi"/>
        </w:rPr>
        <w:t>v</w:t>
      </w:r>
      <w:r w:rsidR="00282C42">
        <w:rPr>
          <w:rFonts w:asciiTheme="minorHAnsi" w:hAnsiTheme="minorHAnsi" w:cstheme="minorHAnsi"/>
        </w:rPr>
        <w:t> technické specifikaci</w:t>
      </w:r>
      <w:r w:rsidR="007D1729">
        <w:rPr>
          <w:rFonts w:asciiTheme="minorHAnsi" w:hAnsiTheme="minorHAnsi" w:cstheme="minorHAnsi"/>
        </w:rPr>
        <w:t xml:space="preserve"> předmětu </w:t>
      </w:r>
      <w:r w:rsidR="008562C0">
        <w:rPr>
          <w:rFonts w:asciiTheme="minorHAnsi" w:hAnsiTheme="minorHAnsi" w:cstheme="minorHAnsi"/>
        </w:rPr>
        <w:t>plnění</w:t>
      </w:r>
      <w:r w:rsidR="00282C42" w:rsidRPr="00D102BF">
        <w:rPr>
          <w:rFonts w:asciiTheme="minorHAnsi" w:hAnsiTheme="minorHAnsi" w:cstheme="minorHAnsi"/>
        </w:rPr>
        <w:t xml:space="preserve"> </w:t>
      </w:r>
      <w:r w:rsidR="00282C42" w:rsidRPr="00D102BF">
        <w:t>[</w:t>
      </w:r>
      <w:r w:rsidR="00282C42" w:rsidRPr="00D102BF">
        <w:rPr>
          <w:rFonts w:asciiTheme="minorHAnsi" w:hAnsiTheme="minorHAnsi"/>
          <w:bCs/>
        </w:rPr>
        <w:t>Příloha č. 1 Návrhu Smlouvy na dodávku</w:t>
      </w:r>
      <w:r w:rsidR="00282C42" w:rsidRPr="00D102BF">
        <w:t xml:space="preserve"> (</w:t>
      </w:r>
      <w:r w:rsidR="00282C42" w:rsidRPr="00D102BF">
        <w:fldChar w:fldCharType="begin"/>
      </w:r>
      <w:r w:rsidR="00282C42" w:rsidRPr="00D102BF">
        <w:instrText xml:space="preserve"> REF _Ref174950901 \w \h  \* MERGEFORMAT </w:instrText>
      </w:r>
      <w:r w:rsidR="00282C42" w:rsidRPr="00D102BF">
        <w:fldChar w:fldCharType="separate"/>
      </w:r>
      <w:r w:rsidR="00BF424A">
        <w:t>Příloha č. 3a</w:t>
      </w:r>
      <w:r w:rsidR="00282C42" w:rsidRPr="00D102BF">
        <w:fldChar w:fldCharType="end"/>
      </w:r>
      <w:r w:rsidR="00282C42" w:rsidRPr="00D102BF">
        <w:t xml:space="preserve"> dokumentace zadávacího řízení)]</w:t>
      </w:r>
      <w:r w:rsidR="008E724E" w:rsidRPr="00D102BF">
        <w:t>, (dále také jen „</w:t>
      </w:r>
      <w:r w:rsidR="008E724E" w:rsidRPr="00D102BF">
        <w:rPr>
          <w:b/>
          <w:bCs/>
          <w:i/>
          <w:iCs/>
        </w:rPr>
        <w:t>technická specifikace</w:t>
      </w:r>
      <w:r w:rsidR="008E724E">
        <w:t>“)</w:t>
      </w:r>
      <w:r w:rsidR="00282C42">
        <w:t>,</w:t>
      </w:r>
      <w:r w:rsidR="00B307DB">
        <w:t xml:space="preserve"> </w:t>
      </w:r>
      <w:r w:rsidR="001F32C2">
        <w:rPr>
          <w:rFonts w:asciiTheme="minorHAnsi" w:hAnsiTheme="minorHAnsi"/>
        </w:rPr>
        <w:t xml:space="preserve">přičemž konkrétně se jedná </w:t>
      </w:r>
      <w:r w:rsidR="00077DEA">
        <w:rPr>
          <w:rFonts w:asciiTheme="minorHAnsi" w:hAnsiTheme="minorHAnsi"/>
        </w:rPr>
        <w:t>o:</w:t>
      </w:r>
      <w:bookmarkEnd w:id="32"/>
    </w:p>
    <w:p w14:paraId="13B8C714" w14:textId="07FFF1CC" w:rsidR="00AC00AC" w:rsidRDefault="00AC00AC" w:rsidP="007C60A1">
      <w:pPr>
        <w:pStyle w:val="3seznam"/>
      </w:pPr>
      <w:r w:rsidRPr="00D81DD6">
        <w:rPr>
          <w:b/>
          <w:bCs/>
        </w:rPr>
        <w:t>technické podmínky vztahující se k</w:t>
      </w:r>
      <w:r w:rsidR="00266378" w:rsidRPr="00D81DD6">
        <w:rPr>
          <w:b/>
          <w:bCs/>
        </w:rPr>
        <w:t xml:space="preserve"> Diskovým polím pro produkční provoz</w:t>
      </w:r>
      <w:r>
        <w:t>, které jsou zadavatelem stanoveny v </w:t>
      </w:r>
      <w:r w:rsidR="00282C42">
        <w:t>t</w:t>
      </w:r>
      <w:r>
        <w:t>echnické specifikaci</w:t>
      </w:r>
      <w:r w:rsidR="008E724E">
        <w:t xml:space="preserve"> </w:t>
      </w:r>
      <w:r>
        <w:t>v čl. 2.</w:t>
      </w:r>
      <w:r w:rsidR="00266378">
        <w:t>7.1.3</w:t>
      </w:r>
      <w:r w:rsidR="00512AB4">
        <w:t xml:space="preserve"> </w:t>
      </w:r>
      <w:r w:rsidR="00512AB4" w:rsidRPr="00512AB4">
        <w:t>Disková pole pro produkční provoz</w:t>
      </w:r>
      <w:r>
        <w:t xml:space="preserve"> v tabulce s označením „</w:t>
      </w:r>
      <w:r w:rsidR="007C60A1" w:rsidRPr="007C60A1">
        <w:rPr>
          <w:i/>
          <w:iCs/>
        </w:rPr>
        <w:t>Produkční disková pole (2ks)</w:t>
      </w:r>
      <w:r>
        <w:t>“ ve sloupcích s označením „</w:t>
      </w:r>
      <w:r w:rsidRPr="00AC00AC">
        <w:rPr>
          <w:i/>
          <w:iCs/>
        </w:rPr>
        <w:t>Vlastnost/komponenta“ a „Požadované parametry</w:t>
      </w:r>
      <w:r>
        <w:t>“</w:t>
      </w:r>
      <w:r w:rsidR="00D81DD6">
        <w:t>, a</w:t>
      </w:r>
    </w:p>
    <w:p w14:paraId="577E7CDC" w14:textId="74C37617" w:rsidR="00D81DD6" w:rsidRDefault="00D81DD6" w:rsidP="00D81DD6">
      <w:pPr>
        <w:pStyle w:val="3seznam"/>
      </w:pPr>
      <w:r w:rsidRPr="00D81DD6">
        <w:rPr>
          <w:b/>
          <w:bCs/>
        </w:rPr>
        <w:t>technické podmínky vztahující se k Výpočetním serverům pro ERP SAP</w:t>
      </w:r>
      <w:r>
        <w:t xml:space="preserve">, které jsou zadavatelem stanoveny </w:t>
      </w:r>
      <w:r w:rsidR="00B307DB">
        <w:t>v technické specifikaci</w:t>
      </w:r>
      <w:r w:rsidR="007D1729">
        <w:t xml:space="preserve"> </w:t>
      </w:r>
      <w:r>
        <w:t>v čl. 2.8.3 Požadavky na výkon v tabulce s označením „</w:t>
      </w:r>
      <w:r w:rsidRPr="00AC00AC">
        <w:rPr>
          <w:i/>
          <w:iCs/>
        </w:rPr>
        <w:t>Výpočetní servery pro ERP SAP (2ks)</w:t>
      </w:r>
      <w:r>
        <w:t>“ ve sloupcích s označením „</w:t>
      </w:r>
      <w:r w:rsidRPr="00AC00AC">
        <w:rPr>
          <w:i/>
          <w:iCs/>
        </w:rPr>
        <w:t>Vlastnost/komponenta“ a „Požadované parametry</w:t>
      </w:r>
      <w:r>
        <w:t>“.</w:t>
      </w:r>
    </w:p>
    <w:p w14:paraId="7BB29E37" w14:textId="77777777" w:rsidR="00060CB2" w:rsidRPr="00F95FD4" w:rsidRDefault="00060CB2" w:rsidP="00060CB2">
      <w:pPr>
        <w:pStyle w:val="2margrubrika"/>
        <w:rPr>
          <w:rFonts w:asciiTheme="minorHAnsi" w:hAnsiTheme="minorHAnsi" w:cstheme="minorHAnsi"/>
        </w:rPr>
      </w:pPr>
      <w:r w:rsidRPr="00F95FD4">
        <w:rPr>
          <w:rFonts w:asciiTheme="minorHAnsi" w:hAnsiTheme="minorHAnsi" w:cstheme="minorHAnsi"/>
        </w:rPr>
        <w:t>Ostatní technické podmínky</w:t>
      </w:r>
    </w:p>
    <w:p w14:paraId="740BA893" w14:textId="4A7E993C" w:rsidR="00060CB2" w:rsidRPr="00527420" w:rsidRDefault="00060CB2" w:rsidP="00060CB2">
      <w:pPr>
        <w:pStyle w:val="2sltext"/>
      </w:pPr>
      <w:bookmarkStart w:id="33" w:name="_Ref511750044"/>
      <w:bookmarkStart w:id="34" w:name="_Ref161655256"/>
      <w:r w:rsidRPr="00F95FD4">
        <w:rPr>
          <w:rFonts w:asciiTheme="minorHAnsi" w:hAnsiTheme="minorHAnsi" w:cstheme="minorHAnsi"/>
        </w:rPr>
        <w:t>Zadavatel stanovil ostatní technické podm</w:t>
      </w:r>
      <w:r w:rsidRPr="002D6EA1">
        <w:rPr>
          <w:rFonts w:asciiTheme="minorHAnsi" w:hAnsiTheme="minorHAnsi" w:cstheme="minorHAnsi"/>
        </w:rPr>
        <w:t>ínky</w:t>
      </w:r>
      <w:r>
        <w:rPr>
          <w:rFonts w:asciiTheme="minorHAnsi" w:hAnsiTheme="minorHAnsi" w:cstheme="minorHAnsi"/>
        </w:rPr>
        <w:t>, o kterých</w:t>
      </w:r>
      <w:r w:rsidRPr="00F95FD4">
        <w:rPr>
          <w:rFonts w:asciiTheme="minorHAnsi" w:hAnsiTheme="minorHAnsi" w:cstheme="minorHAnsi"/>
        </w:rPr>
        <w:t xml:space="preserve"> je oprávněn vést</w:t>
      </w:r>
      <w:r>
        <w:rPr>
          <w:rFonts w:asciiTheme="minorHAnsi" w:hAnsiTheme="minorHAnsi" w:cstheme="minorHAnsi"/>
        </w:rPr>
        <w:t xml:space="preserve"> jednání </w:t>
      </w:r>
      <w:r w:rsidRPr="00F95FD4">
        <w:rPr>
          <w:rFonts w:asciiTheme="minorHAnsi" w:hAnsiTheme="minorHAnsi" w:cstheme="minorHAnsi"/>
        </w:rPr>
        <w:t xml:space="preserve">s účastníky zadávacího řízení podle § 61 odst. </w:t>
      </w:r>
      <w:r w:rsidR="00530416">
        <w:rPr>
          <w:rFonts w:asciiTheme="minorHAnsi" w:hAnsiTheme="minorHAnsi" w:cstheme="minorHAnsi"/>
        </w:rPr>
        <w:t>8</w:t>
      </w:r>
      <w:r w:rsidRPr="00F95FD4">
        <w:rPr>
          <w:rFonts w:asciiTheme="minorHAnsi" w:hAnsiTheme="minorHAnsi" w:cstheme="minorHAnsi"/>
        </w:rPr>
        <w:t xml:space="preserve"> zákona a je oprávněn je v průběhu jednání měnit nebo dopl</w:t>
      </w:r>
      <w:r>
        <w:rPr>
          <w:rFonts w:asciiTheme="minorHAnsi" w:hAnsiTheme="minorHAnsi" w:cstheme="minorHAnsi"/>
        </w:rPr>
        <w:t>ňovat, v</w:t>
      </w:r>
      <w:bookmarkEnd w:id="33"/>
      <w:bookmarkEnd w:id="34"/>
      <w:r w:rsidR="004F7078">
        <w:rPr>
          <w:rFonts w:asciiTheme="minorHAnsi" w:hAnsiTheme="minorHAnsi" w:cstheme="minorHAnsi"/>
        </w:rPr>
        <w:t> návrzích smluv, zejména v jejich přílohách.</w:t>
      </w:r>
    </w:p>
    <w:p w14:paraId="5D3CA89E" w14:textId="6EE6025A" w:rsidR="00527420" w:rsidRPr="00CF37DA" w:rsidRDefault="00527420" w:rsidP="00527420">
      <w:pPr>
        <w:pStyle w:val="1nadpis"/>
      </w:pPr>
      <w:bookmarkStart w:id="35" w:name="_Ref177045744"/>
      <w:bookmarkStart w:id="36" w:name="_Toc177723907"/>
      <w:r w:rsidRPr="00CF37DA">
        <w:t xml:space="preserve">Požadavky na zpracování specifikace nabízeného předmětu </w:t>
      </w:r>
      <w:bookmarkEnd w:id="35"/>
      <w:r w:rsidR="00F10D3C">
        <w:t>plnění</w:t>
      </w:r>
      <w:bookmarkEnd w:id="36"/>
    </w:p>
    <w:p w14:paraId="0DC18002" w14:textId="2EF4FE67" w:rsidR="00780C96" w:rsidRPr="00CF37DA" w:rsidRDefault="00024CAC" w:rsidP="002E21F2">
      <w:pPr>
        <w:pStyle w:val="2sltext"/>
        <w:spacing w:before="120" w:after="120"/>
        <w:rPr>
          <w:color w:val="000000" w:themeColor="text1"/>
        </w:rPr>
      </w:pPr>
      <w:r w:rsidRPr="00CF37DA">
        <w:rPr>
          <w:color w:val="000000" w:themeColor="text1"/>
        </w:rPr>
        <w:t xml:space="preserve">Účastník </w:t>
      </w:r>
      <w:r w:rsidR="008B0895" w:rsidRPr="00CF37DA">
        <w:rPr>
          <w:color w:val="000000" w:themeColor="text1"/>
        </w:rPr>
        <w:t xml:space="preserve">zadávacího řízení </w:t>
      </w:r>
      <w:r w:rsidRPr="00CF37DA">
        <w:rPr>
          <w:color w:val="000000" w:themeColor="text1"/>
        </w:rPr>
        <w:t xml:space="preserve">zpracuje specifikaci nabízeného předmětu </w:t>
      </w:r>
      <w:r w:rsidR="00F10D3C">
        <w:rPr>
          <w:color w:val="000000" w:themeColor="text1"/>
        </w:rPr>
        <w:t>plnění</w:t>
      </w:r>
      <w:r w:rsidR="008B0895" w:rsidRPr="00CF37DA">
        <w:rPr>
          <w:color w:val="000000" w:themeColor="text1"/>
        </w:rPr>
        <w:t>.</w:t>
      </w:r>
      <w:r w:rsidRPr="00CF37DA">
        <w:rPr>
          <w:color w:val="000000" w:themeColor="text1"/>
        </w:rPr>
        <w:t xml:space="preserve"> </w:t>
      </w:r>
      <w:r w:rsidR="008B0895" w:rsidRPr="00CF37DA">
        <w:rPr>
          <w:color w:val="000000" w:themeColor="text1"/>
        </w:rPr>
        <w:t xml:space="preserve">Účastníkem zadávacího řízení řádně zpracovaná specifikace nabízeného předmětu </w:t>
      </w:r>
      <w:r w:rsidR="00F10D3C">
        <w:rPr>
          <w:color w:val="000000" w:themeColor="text1"/>
        </w:rPr>
        <w:t>plnění</w:t>
      </w:r>
      <w:r w:rsidRPr="00CF37DA">
        <w:rPr>
          <w:color w:val="000000" w:themeColor="text1"/>
        </w:rPr>
        <w:t xml:space="preserve"> musí být součástí předběžné nabídky/nabídky.</w:t>
      </w:r>
    </w:p>
    <w:p w14:paraId="243904B8" w14:textId="583B25C2" w:rsidR="00024CAC" w:rsidRPr="00CF37DA" w:rsidRDefault="007608D3" w:rsidP="002E21F2">
      <w:pPr>
        <w:pStyle w:val="2sltext"/>
        <w:spacing w:before="120" w:after="120"/>
        <w:rPr>
          <w:color w:val="000000" w:themeColor="text1"/>
        </w:rPr>
      </w:pPr>
      <w:r w:rsidRPr="00CF37DA">
        <w:rPr>
          <w:color w:val="000000" w:themeColor="text1"/>
        </w:rPr>
        <w:t xml:space="preserve">Pro zpracování specifikace nabízeného předmětu </w:t>
      </w:r>
      <w:r w:rsidR="00F10D3C">
        <w:rPr>
          <w:color w:val="000000" w:themeColor="text1"/>
        </w:rPr>
        <w:t>plnění</w:t>
      </w:r>
      <w:r w:rsidRPr="00CF37DA">
        <w:rPr>
          <w:color w:val="000000" w:themeColor="text1"/>
        </w:rPr>
        <w:t xml:space="preserve"> účastník zadávacího řízení použije technickou specifikaci </w:t>
      </w:r>
      <w:r w:rsidRPr="00CF37DA">
        <w:t>[</w:t>
      </w:r>
      <w:r w:rsidRPr="00CF37DA">
        <w:rPr>
          <w:rFonts w:asciiTheme="minorHAnsi" w:hAnsiTheme="minorHAnsi"/>
          <w:bCs/>
        </w:rPr>
        <w:t>Příloha č. 1 Návrhu Smlouvy na dodávku</w:t>
      </w:r>
      <w:r w:rsidRPr="00CF37DA">
        <w:t xml:space="preserve"> (</w:t>
      </w:r>
      <w:r w:rsidRPr="00CF37DA">
        <w:fldChar w:fldCharType="begin"/>
      </w:r>
      <w:r w:rsidRPr="00CF37DA">
        <w:instrText xml:space="preserve"> REF _Ref174950901 \w \h  \* MERGEFORMAT </w:instrText>
      </w:r>
      <w:r w:rsidRPr="00CF37DA">
        <w:fldChar w:fldCharType="separate"/>
      </w:r>
      <w:r w:rsidR="00BF424A">
        <w:t>Příloha č. 3a</w:t>
      </w:r>
      <w:r w:rsidRPr="00CF37DA">
        <w:fldChar w:fldCharType="end"/>
      </w:r>
      <w:r w:rsidRPr="00CF37DA">
        <w:t xml:space="preserve"> dokumentace zadávacího řízení)], (dále</w:t>
      </w:r>
      <w:r w:rsidR="00B45C54" w:rsidRPr="00CF37DA">
        <w:t xml:space="preserve"> </w:t>
      </w:r>
      <w:r w:rsidRPr="00CF37DA">
        <w:t>jen „</w:t>
      </w:r>
      <w:r w:rsidRPr="00CF37DA">
        <w:rPr>
          <w:b/>
          <w:bCs/>
          <w:i/>
          <w:iCs/>
        </w:rPr>
        <w:t>technická specifikace</w:t>
      </w:r>
      <w:r w:rsidRPr="00CF37DA">
        <w:t>“).</w:t>
      </w:r>
    </w:p>
    <w:p w14:paraId="44CAD164" w14:textId="2807B9F5" w:rsidR="00DC1761" w:rsidRPr="00CF37DA" w:rsidRDefault="00527420" w:rsidP="002E21F2">
      <w:pPr>
        <w:pStyle w:val="2sltext"/>
        <w:spacing w:before="120" w:after="120"/>
        <w:rPr>
          <w:color w:val="000000" w:themeColor="text1"/>
        </w:rPr>
      </w:pPr>
      <w:r w:rsidRPr="00CF37DA">
        <w:rPr>
          <w:b/>
          <w:color w:val="000000" w:themeColor="text1"/>
        </w:rPr>
        <w:t xml:space="preserve">Účastník zadávacího řízení zpracuje specifikaci nabízeného předmětu </w:t>
      </w:r>
      <w:r w:rsidR="00E04E74">
        <w:rPr>
          <w:b/>
          <w:color w:val="000000" w:themeColor="text1"/>
        </w:rPr>
        <w:t>plnění</w:t>
      </w:r>
      <w:r w:rsidR="00DC1761" w:rsidRPr="00CF37DA">
        <w:rPr>
          <w:b/>
          <w:color w:val="000000" w:themeColor="text1"/>
        </w:rPr>
        <w:t>:</w:t>
      </w:r>
    </w:p>
    <w:p w14:paraId="1AF2C78E" w14:textId="7EA25D1E" w:rsidR="00527420" w:rsidRPr="00CF37DA" w:rsidRDefault="00527420" w:rsidP="00DC1761">
      <w:pPr>
        <w:pStyle w:val="3seznam"/>
      </w:pPr>
      <w:r w:rsidRPr="00CF37DA">
        <w:rPr>
          <w:b/>
        </w:rPr>
        <w:t>řádným vyplněním</w:t>
      </w:r>
      <w:r w:rsidR="003F7A83" w:rsidRPr="00CF37DA">
        <w:rPr>
          <w:b/>
        </w:rPr>
        <w:t xml:space="preserve"> </w:t>
      </w:r>
      <w:r w:rsidR="00711F84" w:rsidRPr="00CF37DA">
        <w:rPr>
          <w:b/>
        </w:rPr>
        <w:t>tabulek</w:t>
      </w:r>
      <w:r w:rsidR="00780C96" w:rsidRPr="00CF37DA">
        <w:rPr>
          <w:b/>
        </w:rPr>
        <w:t xml:space="preserve"> vztahujících se k dílčím předmětům </w:t>
      </w:r>
      <w:r w:rsidR="00E04E74">
        <w:rPr>
          <w:b/>
        </w:rPr>
        <w:t>plnění</w:t>
      </w:r>
      <w:r w:rsidR="0055501D" w:rsidRPr="00CF37DA">
        <w:rPr>
          <w:b/>
        </w:rPr>
        <w:t xml:space="preserve"> a připravených </w:t>
      </w:r>
      <w:r w:rsidR="00780C96" w:rsidRPr="00CF37DA">
        <w:rPr>
          <w:b/>
        </w:rPr>
        <w:t xml:space="preserve">zadavatelem v </w:t>
      </w:r>
      <w:r w:rsidRPr="00CF37DA">
        <w:rPr>
          <w:b/>
        </w:rPr>
        <w:t>technické specifikac</w:t>
      </w:r>
      <w:r w:rsidR="00780C96" w:rsidRPr="00CF37DA">
        <w:rPr>
          <w:b/>
        </w:rPr>
        <w:t>i</w:t>
      </w:r>
      <w:r w:rsidR="0055501D" w:rsidRPr="00CF37DA">
        <w:rPr>
          <w:b/>
          <w:bCs/>
        </w:rPr>
        <w:t xml:space="preserve"> a</w:t>
      </w:r>
    </w:p>
    <w:p w14:paraId="32E49C23" w14:textId="772CB2F7" w:rsidR="0055501D" w:rsidRPr="00091B91" w:rsidRDefault="0055501D" w:rsidP="00DC1761">
      <w:pPr>
        <w:pStyle w:val="3seznam"/>
        <w:rPr>
          <w:b/>
          <w:bCs/>
        </w:rPr>
      </w:pPr>
      <w:r w:rsidRPr="00CF37DA">
        <w:rPr>
          <w:b/>
          <w:bCs/>
        </w:rPr>
        <w:t>řádným zpracováním</w:t>
      </w:r>
      <w:r w:rsidRPr="00CF37DA">
        <w:rPr>
          <w:b/>
          <w:bCs/>
          <w:color w:val="000000" w:themeColor="text1"/>
        </w:rPr>
        <w:t xml:space="preserve"> </w:t>
      </w:r>
      <w:r w:rsidR="00F52F4C" w:rsidRPr="00CF37DA">
        <w:rPr>
          <w:b/>
          <w:bCs/>
          <w:color w:val="000000" w:themeColor="text1"/>
        </w:rPr>
        <w:t>komplexního způsobu</w:t>
      </w:r>
      <w:r w:rsidRPr="00CF37DA">
        <w:rPr>
          <w:b/>
          <w:bCs/>
          <w:color w:val="000000" w:themeColor="text1"/>
        </w:rPr>
        <w:t xml:space="preserve"> řešení </w:t>
      </w:r>
      <w:r w:rsidR="0063157A" w:rsidRPr="00CF37DA">
        <w:rPr>
          <w:b/>
          <w:bCs/>
          <w:color w:val="000000" w:themeColor="text1"/>
        </w:rPr>
        <w:t xml:space="preserve">a </w:t>
      </w:r>
      <w:r w:rsidR="00F52F4C" w:rsidRPr="00CF37DA">
        <w:rPr>
          <w:b/>
          <w:bCs/>
          <w:color w:val="000000" w:themeColor="text1"/>
        </w:rPr>
        <w:t xml:space="preserve">kompletní </w:t>
      </w:r>
      <w:r w:rsidR="003C6BE3" w:rsidRPr="00CF37DA">
        <w:rPr>
          <w:b/>
          <w:bCs/>
          <w:color w:val="000000" w:themeColor="text1"/>
        </w:rPr>
        <w:t>technick</w:t>
      </w:r>
      <w:r w:rsidR="009901E6" w:rsidRPr="00CF37DA">
        <w:rPr>
          <w:b/>
          <w:bCs/>
          <w:color w:val="000000" w:themeColor="text1"/>
        </w:rPr>
        <w:t>é</w:t>
      </w:r>
      <w:r w:rsidR="003C6BE3" w:rsidRPr="00CF37DA">
        <w:rPr>
          <w:b/>
          <w:bCs/>
          <w:color w:val="000000" w:themeColor="text1"/>
        </w:rPr>
        <w:t xml:space="preserve"> </w:t>
      </w:r>
      <w:r w:rsidR="00F52F4C" w:rsidRPr="00CF37DA">
        <w:rPr>
          <w:b/>
          <w:bCs/>
          <w:color w:val="000000" w:themeColor="text1"/>
        </w:rPr>
        <w:t xml:space="preserve">specifikace </w:t>
      </w:r>
      <w:r w:rsidR="0063157A" w:rsidRPr="00CF37DA">
        <w:rPr>
          <w:b/>
          <w:bCs/>
          <w:color w:val="000000" w:themeColor="text1"/>
        </w:rPr>
        <w:t xml:space="preserve">dílčích předmětů </w:t>
      </w:r>
      <w:r w:rsidR="00E04E74">
        <w:rPr>
          <w:b/>
          <w:bCs/>
          <w:color w:val="000000" w:themeColor="text1"/>
        </w:rPr>
        <w:t>plnění</w:t>
      </w:r>
      <w:r w:rsidR="0063157A" w:rsidRPr="00CF37DA">
        <w:rPr>
          <w:b/>
          <w:bCs/>
          <w:color w:val="000000" w:themeColor="text1"/>
        </w:rPr>
        <w:t xml:space="preserve"> v rámci</w:t>
      </w:r>
      <w:r w:rsidRPr="00CF37DA">
        <w:rPr>
          <w:b/>
          <w:bCs/>
          <w:color w:val="000000" w:themeColor="text1"/>
        </w:rPr>
        <w:t xml:space="preserve"> LAN infrastruktury, která bude předmětem plnění veřejné zakázky</w:t>
      </w:r>
      <w:r w:rsidR="00091B91">
        <w:rPr>
          <w:b/>
          <w:bCs/>
          <w:color w:val="000000" w:themeColor="text1"/>
        </w:rPr>
        <w:t>,</w:t>
      </w:r>
    </w:p>
    <w:p w14:paraId="5C393E32" w14:textId="5F9E5C20" w:rsidR="00091B91" w:rsidRPr="00CF37DA" w:rsidRDefault="00C7350D" w:rsidP="00091B91">
      <w:pPr>
        <w:pStyle w:val="3seznam"/>
        <w:numPr>
          <w:ilvl w:val="0"/>
          <w:numId w:val="0"/>
        </w:numPr>
        <w:ind w:left="709"/>
        <w:rPr>
          <w:b/>
          <w:bCs/>
        </w:rPr>
      </w:pPr>
      <w:r w:rsidRPr="00CF37DA">
        <w:rPr>
          <w:b/>
          <w:bCs/>
        </w:rPr>
        <w:lastRenderedPageBreak/>
        <w:t>a to</w:t>
      </w:r>
      <w:r>
        <w:rPr>
          <w:b/>
          <w:bCs/>
        </w:rPr>
        <w:t xml:space="preserve"> vše</w:t>
      </w:r>
      <w:r w:rsidRPr="00CF37DA">
        <w:rPr>
          <w:b/>
          <w:bCs/>
        </w:rPr>
        <w:t xml:space="preserve"> v souladu s dále uvedenými pravidly a v technické specifikaci uvedenými pokyny</w:t>
      </w:r>
      <w:r>
        <w:rPr>
          <w:b/>
          <w:bCs/>
        </w:rPr>
        <w:t>.</w:t>
      </w:r>
    </w:p>
    <w:p w14:paraId="1EB3A0AB" w14:textId="53DE4376" w:rsidR="0009090D" w:rsidRPr="00E97D94" w:rsidRDefault="0049628A" w:rsidP="00E97D94">
      <w:pPr>
        <w:pStyle w:val="2margrubrika"/>
      </w:pPr>
      <w:r>
        <w:t xml:space="preserve">Vyplnění tabulek </w:t>
      </w:r>
      <w:r w:rsidR="0055501D" w:rsidRPr="0055501D">
        <w:t xml:space="preserve">vztahujících se k dílčím předmětům </w:t>
      </w:r>
      <w:r w:rsidR="00E04E74">
        <w:t xml:space="preserve">plnění </w:t>
      </w:r>
      <w:r w:rsidR="0055501D" w:rsidRPr="0055501D">
        <w:t>a připravených zadavatelem v technické specifikaci</w:t>
      </w:r>
    </w:p>
    <w:p w14:paraId="198251EA" w14:textId="69A2B192" w:rsidR="00126EB7" w:rsidRDefault="00E06EB8" w:rsidP="00126EB7">
      <w:pPr>
        <w:pStyle w:val="2sltext"/>
        <w:spacing w:before="120" w:after="120"/>
        <w:rPr>
          <w:color w:val="000000" w:themeColor="text1"/>
        </w:rPr>
      </w:pPr>
      <w:r>
        <w:rPr>
          <w:color w:val="000000" w:themeColor="text1"/>
        </w:rPr>
        <w:t xml:space="preserve">Účastník zadávacího řízení řádně vyplní </w:t>
      </w:r>
      <w:r>
        <w:t xml:space="preserve">tabulky </w:t>
      </w:r>
      <w:r w:rsidRPr="0055501D">
        <w:t xml:space="preserve">vztahující se k dílčím předmětům </w:t>
      </w:r>
      <w:r w:rsidR="00E04E74">
        <w:t>plnění</w:t>
      </w:r>
      <w:r w:rsidR="008A6DD3">
        <w:t xml:space="preserve">, </w:t>
      </w:r>
      <w:r w:rsidR="008A6DD3" w:rsidRPr="00542AF0">
        <w:rPr>
          <w:b/>
          <w:bCs/>
        </w:rPr>
        <w:t xml:space="preserve">tzn. k vybraným dílčím částem infastruktury dodávané </w:t>
      </w:r>
      <w:r w:rsidR="00542AF0">
        <w:rPr>
          <w:b/>
          <w:bCs/>
        </w:rPr>
        <w:t xml:space="preserve">v rámci plnění veřejné zakázky </w:t>
      </w:r>
      <w:r w:rsidR="008A6DD3" w:rsidRPr="00542AF0">
        <w:rPr>
          <w:b/>
          <w:bCs/>
        </w:rPr>
        <w:t>na základě smlouvy na dodávku</w:t>
      </w:r>
      <w:r w:rsidR="008A6DD3">
        <w:t xml:space="preserve"> (dále také jako „</w:t>
      </w:r>
      <w:r w:rsidR="008A6DD3" w:rsidRPr="008A6DD3">
        <w:rPr>
          <w:b/>
          <w:bCs/>
          <w:i/>
          <w:iCs/>
        </w:rPr>
        <w:t>dílčí předměty plnění</w:t>
      </w:r>
      <w:r w:rsidR="008A6DD3">
        <w:t xml:space="preserve">“), </w:t>
      </w:r>
      <w:r w:rsidRPr="0055501D">
        <w:t>a</w:t>
      </w:r>
      <w:r w:rsidR="002C0016">
        <w:t> </w:t>
      </w:r>
      <w:r w:rsidRPr="0055501D">
        <w:t>připraven</w:t>
      </w:r>
      <w:r>
        <w:t>é</w:t>
      </w:r>
      <w:r w:rsidRPr="0055501D">
        <w:t xml:space="preserve"> zadavatelem v technické specifikaci</w:t>
      </w:r>
      <w:r>
        <w:t>.</w:t>
      </w:r>
      <w:r>
        <w:rPr>
          <w:color w:val="000000" w:themeColor="text1"/>
        </w:rPr>
        <w:t xml:space="preserve"> </w:t>
      </w:r>
      <w:r w:rsidR="00527420" w:rsidRPr="002E21F2">
        <w:rPr>
          <w:color w:val="000000" w:themeColor="text1"/>
        </w:rPr>
        <w:t xml:space="preserve">Účastník zadávacího řízení </w:t>
      </w:r>
      <w:r w:rsidR="009E03B2">
        <w:rPr>
          <w:color w:val="000000" w:themeColor="text1"/>
        </w:rPr>
        <w:t>v</w:t>
      </w:r>
      <w:r>
        <w:rPr>
          <w:color w:val="000000" w:themeColor="text1"/>
        </w:rPr>
        <w:t xml:space="preserve"> těchto </w:t>
      </w:r>
      <w:r w:rsidR="009E03B2">
        <w:rPr>
          <w:color w:val="000000" w:themeColor="text1"/>
        </w:rPr>
        <w:t xml:space="preserve">tabulkách </w:t>
      </w:r>
      <w:r w:rsidR="00B567F1" w:rsidRPr="0055501D">
        <w:t xml:space="preserve">vztahujících se k dílčím předmětům </w:t>
      </w:r>
      <w:r w:rsidR="00E04E74">
        <w:t>plnění</w:t>
      </w:r>
      <w:r w:rsidR="00B567F1">
        <w:rPr>
          <w:color w:val="000000" w:themeColor="text1"/>
        </w:rPr>
        <w:t xml:space="preserve"> a </w:t>
      </w:r>
      <w:r w:rsidR="009E03B2">
        <w:rPr>
          <w:color w:val="000000" w:themeColor="text1"/>
        </w:rPr>
        <w:t>připravených zadavatelem</w:t>
      </w:r>
      <w:r w:rsidR="00B567F1">
        <w:rPr>
          <w:color w:val="000000" w:themeColor="text1"/>
        </w:rPr>
        <w:t xml:space="preserve"> </w:t>
      </w:r>
      <w:r w:rsidR="00B567F1" w:rsidRPr="002E21F2">
        <w:rPr>
          <w:color w:val="000000" w:themeColor="text1"/>
        </w:rPr>
        <w:t>v technické specifikaci</w:t>
      </w:r>
      <w:r w:rsidR="00B567F1">
        <w:rPr>
          <w:color w:val="000000" w:themeColor="text1"/>
        </w:rPr>
        <w:t xml:space="preserve"> </w:t>
      </w:r>
      <w:r>
        <w:rPr>
          <w:color w:val="000000" w:themeColor="text1"/>
        </w:rPr>
        <w:t xml:space="preserve">vyplní </w:t>
      </w:r>
      <w:r w:rsidR="00527420" w:rsidRPr="002E21F2">
        <w:rPr>
          <w:color w:val="000000" w:themeColor="text1"/>
        </w:rPr>
        <w:t>pouze buňky, které jsou podbarveny žlutou barvou („</w:t>
      </w:r>
      <w:r w:rsidR="00527420" w:rsidRPr="002E21F2">
        <w:rPr>
          <w:b/>
          <w:bCs/>
          <w:color w:val="000000" w:themeColor="text1"/>
          <w:highlight w:val="yellow"/>
          <w:shd w:val="clear" w:color="auto" w:fill="FFFF00"/>
        </w:rPr>
        <w:t>_____</w:t>
      </w:r>
      <w:r w:rsidR="00527420" w:rsidRPr="002E21F2">
        <w:rPr>
          <w:color w:val="000000" w:themeColor="text1"/>
        </w:rPr>
        <w:t>“)</w:t>
      </w:r>
      <w:r w:rsidR="002340DE">
        <w:rPr>
          <w:color w:val="000000" w:themeColor="text1"/>
        </w:rPr>
        <w:t>.</w:t>
      </w:r>
    </w:p>
    <w:p w14:paraId="7D8B1F20" w14:textId="287E3756" w:rsidR="00527420" w:rsidRPr="00126EB7" w:rsidRDefault="00527420" w:rsidP="00126EB7">
      <w:pPr>
        <w:pStyle w:val="2sltext"/>
        <w:spacing w:before="120" w:after="120"/>
        <w:rPr>
          <w:color w:val="000000" w:themeColor="text1"/>
        </w:rPr>
      </w:pPr>
      <w:bookmarkStart w:id="37" w:name="_Ref177032047"/>
      <w:r w:rsidRPr="00126EB7">
        <w:rPr>
          <w:b/>
          <w:bCs/>
          <w:color w:val="000000" w:themeColor="text1"/>
          <w:u w:val="single"/>
        </w:rPr>
        <w:t>Technická specifikace obsahuje v prvé radě tabulky</w:t>
      </w:r>
      <w:r w:rsidRPr="00126EB7">
        <w:rPr>
          <w:color w:val="000000" w:themeColor="text1"/>
        </w:rPr>
        <w:t xml:space="preserve">, které označují dílčí předmět </w:t>
      </w:r>
      <w:r w:rsidR="00E04E74">
        <w:t>plnění</w:t>
      </w:r>
      <w:r w:rsidRPr="00126EB7">
        <w:rPr>
          <w:color w:val="000000" w:themeColor="text1"/>
        </w:rPr>
        <w:t xml:space="preserve"> a</w:t>
      </w:r>
      <w:r w:rsidR="002C0016">
        <w:rPr>
          <w:color w:val="000000" w:themeColor="text1"/>
        </w:rPr>
        <w:t> </w:t>
      </w:r>
      <w:r w:rsidRPr="00126EB7">
        <w:rPr>
          <w:color w:val="000000" w:themeColor="text1"/>
        </w:rPr>
        <w:t>které obsahují sloupce s označením „</w:t>
      </w:r>
      <w:r w:rsidRPr="00AC6D74">
        <w:rPr>
          <w:b/>
          <w:bCs/>
          <w:i/>
          <w:iCs/>
          <w:color w:val="000000" w:themeColor="text1"/>
        </w:rPr>
        <w:t>Číslo</w:t>
      </w:r>
      <w:r w:rsidRPr="00126EB7">
        <w:rPr>
          <w:color w:val="000000" w:themeColor="text1"/>
        </w:rPr>
        <w:t>“, „</w:t>
      </w:r>
      <w:r w:rsidRPr="00AC6D74">
        <w:rPr>
          <w:b/>
          <w:bCs/>
          <w:i/>
          <w:iCs/>
          <w:color w:val="000000" w:themeColor="text1"/>
        </w:rPr>
        <w:t>Název komponenty</w:t>
      </w:r>
      <w:r w:rsidRPr="00126EB7">
        <w:rPr>
          <w:color w:val="000000" w:themeColor="text1"/>
        </w:rPr>
        <w:t>“, „</w:t>
      </w:r>
      <w:r w:rsidRPr="00AC6D74">
        <w:rPr>
          <w:b/>
          <w:bCs/>
          <w:i/>
          <w:iCs/>
          <w:color w:val="000000" w:themeColor="text1"/>
        </w:rPr>
        <w:t>Part number</w:t>
      </w:r>
      <w:r w:rsidRPr="00126EB7">
        <w:rPr>
          <w:color w:val="000000" w:themeColor="text1"/>
        </w:rPr>
        <w:t>“ a „</w:t>
      </w:r>
      <w:r w:rsidRPr="00AC6D74">
        <w:rPr>
          <w:b/>
          <w:bCs/>
          <w:i/>
          <w:iCs/>
          <w:color w:val="000000" w:themeColor="text1"/>
        </w:rPr>
        <w:t>Počet kusů</w:t>
      </w:r>
      <w:r w:rsidRPr="00126EB7">
        <w:rPr>
          <w:color w:val="000000" w:themeColor="text1"/>
        </w:rPr>
        <w:t>“ a</w:t>
      </w:r>
      <w:r w:rsidR="002C0016">
        <w:rPr>
          <w:color w:val="000000" w:themeColor="text1"/>
        </w:rPr>
        <w:t> </w:t>
      </w:r>
      <w:r w:rsidRPr="00126EB7">
        <w:rPr>
          <w:color w:val="000000" w:themeColor="text1"/>
        </w:rPr>
        <w:t xml:space="preserve">ve kterých účastník zadávacího řízení vyplní identifikaci a počet kusů všech komponent nabízených účastníkem zadávacího řízení v rámci daného dílčího předmětu </w:t>
      </w:r>
      <w:r w:rsidR="00E04E74">
        <w:t>plnění</w:t>
      </w:r>
      <w:r w:rsidRPr="00126EB7">
        <w:rPr>
          <w:color w:val="000000" w:themeColor="text1"/>
        </w:rPr>
        <w:t xml:space="preserve">. Každá komponenta nabízená účastníkem zadávacího řízení v rámci daného dílčího předmětu </w:t>
      </w:r>
      <w:r w:rsidR="00E04E74">
        <w:t>plnění</w:t>
      </w:r>
      <w:r w:rsidRPr="00126EB7">
        <w:rPr>
          <w:color w:val="000000" w:themeColor="text1"/>
        </w:rPr>
        <w:t xml:space="preserve"> bude uvedena na samostatném řádku. Účastník zadávacího řízení je povinen doplnit takový počet řádků, aby byly uvedeny všechny komponenty nabízené účastníkem zadávacího řízení v rámci daného dílčího předmětu </w:t>
      </w:r>
      <w:r w:rsidR="00E04E74">
        <w:t>plnění</w:t>
      </w:r>
      <w:r w:rsidRPr="00126EB7">
        <w:rPr>
          <w:color w:val="000000" w:themeColor="text1"/>
        </w:rPr>
        <w:t>.</w:t>
      </w:r>
      <w:bookmarkEnd w:id="37"/>
    </w:p>
    <w:p w14:paraId="638825FF" w14:textId="77777777" w:rsidR="00126EB7" w:rsidRDefault="00527420" w:rsidP="00246A03">
      <w:pPr>
        <w:pStyle w:val="2sltext"/>
        <w:numPr>
          <w:ilvl w:val="0"/>
          <w:numId w:val="0"/>
        </w:numPr>
        <w:spacing w:before="120" w:after="120"/>
        <w:rPr>
          <w:color w:val="000000" w:themeColor="text1"/>
        </w:rPr>
      </w:pPr>
      <w:r w:rsidRPr="00527420">
        <w:rPr>
          <w:color w:val="000000" w:themeColor="text1"/>
        </w:rPr>
        <w:t>Účastník zadávacího řízení uvede v příslušné buňce dané tabulky ve sloupci s označením „</w:t>
      </w:r>
      <w:r w:rsidRPr="00AC6D74">
        <w:rPr>
          <w:b/>
          <w:bCs/>
          <w:i/>
          <w:iCs/>
          <w:color w:val="000000" w:themeColor="text1"/>
        </w:rPr>
        <w:t>Číslo</w:t>
      </w:r>
      <w:r w:rsidRPr="00527420">
        <w:rPr>
          <w:color w:val="000000" w:themeColor="text1"/>
        </w:rPr>
        <w:t>“ pořadové číslo dané komponenty, ve sloupci s označením „</w:t>
      </w:r>
      <w:r w:rsidRPr="00AC6D74">
        <w:rPr>
          <w:b/>
          <w:bCs/>
          <w:i/>
          <w:iCs/>
          <w:color w:val="000000" w:themeColor="text1"/>
        </w:rPr>
        <w:t>Název komponenty</w:t>
      </w:r>
      <w:r w:rsidRPr="00527420">
        <w:rPr>
          <w:color w:val="000000" w:themeColor="text1"/>
        </w:rPr>
        <w:t>“ název dané komponenty, ve sloupci s označením „</w:t>
      </w:r>
      <w:r w:rsidRPr="00AC6D74">
        <w:rPr>
          <w:b/>
          <w:bCs/>
          <w:i/>
          <w:iCs/>
          <w:color w:val="000000" w:themeColor="text1"/>
        </w:rPr>
        <w:t>Part number</w:t>
      </w:r>
      <w:r w:rsidRPr="00527420">
        <w:rPr>
          <w:color w:val="000000" w:themeColor="text1"/>
        </w:rPr>
        <w:t>“ part number dané komponenty a ve sloupci s označením „</w:t>
      </w:r>
      <w:r w:rsidRPr="00AC6D74">
        <w:rPr>
          <w:b/>
          <w:bCs/>
          <w:i/>
          <w:iCs/>
          <w:color w:val="000000" w:themeColor="text1"/>
        </w:rPr>
        <w:t>Počet kusů</w:t>
      </w:r>
      <w:r w:rsidRPr="00527420">
        <w:rPr>
          <w:color w:val="000000" w:themeColor="text1"/>
        </w:rPr>
        <w:t>“ počet kusů dané komponenty.</w:t>
      </w:r>
    </w:p>
    <w:p w14:paraId="7E95E4BE" w14:textId="258BBDF9" w:rsidR="00527420" w:rsidRPr="00527420" w:rsidRDefault="00527420" w:rsidP="00126EB7">
      <w:pPr>
        <w:pStyle w:val="2sltext"/>
        <w:spacing w:after="120"/>
      </w:pPr>
      <w:r w:rsidRPr="00126EB7">
        <w:rPr>
          <w:b/>
          <w:u w:val="single"/>
        </w:rPr>
        <w:t>Technická specifikace obsahuje v druhé řadě tabulky</w:t>
      </w:r>
      <w:r w:rsidRPr="00527420">
        <w:t xml:space="preserve">, které označují dílčí předmět </w:t>
      </w:r>
      <w:r w:rsidR="00E04E74">
        <w:t>plnění</w:t>
      </w:r>
      <w:r w:rsidRPr="00527420">
        <w:t xml:space="preserve"> a</w:t>
      </w:r>
      <w:r w:rsidR="002C0016">
        <w:t> </w:t>
      </w:r>
      <w:r w:rsidRPr="00527420">
        <w:t>které obsahují sloupce s označením „</w:t>
      </w:r>
      <w:r w:rsidRPr="00AC6D74">
        <w:rPr>
          <w:b/>
          <w:i/>
          <w:iCs/>
        </w:rPr>
        <w:t>Vlastnost/komponenta</w:t>
      </w:r>
      <w:r w:rsidRPr="00527420">
        <w:t>“, „</w:t>
      </w:r>
      <w:r w:rsidRPr="00AC6D74">
        <w:rPr>
          <w:b/>
          <w:i/>
          <w:iCs/>
        </w:rPr>
        <w:t>Požadované parametry</w:t>
      </w:r>
      <w:r w:rsidRPr="00527420">
        <w:t>“, „</w:t>
      </w:r>
      <w:r w:rsidRPr="00AC6D74">
        <w:rPr>
          <w:b/>
          <w:i/>
          <w:iCs/>
        </w:rPr>
        <w:t>Splňuje ANO/NE</w:t>
      </w:r>
      <w:r w:rsidRPr="00527420">
        <w:t>“ a „</w:t>
      </w:r>
      <w:r w:rsidRPr="00AC6D74">
        <w:rPr>
          <w:b/>
          <w:bCs/>
          <w:i/>
          <w:iCs/>
        </w:rPr>
        <w:t>Skutečné parametry/Způsob splnění požadavku</w:t>
      </w:r>
      <w:r w:rsidRPr="00527420">
        <w:t xml:space="preserve">“ a ve kterých účastník zadávacího řízení vyplní bližší specifikaci daného dílčího předmětu </w:t>
      </w:r>
      <w:r w:rsidR="00E04E74">
        <w:t>plnění</w:t>
      </w:r>
      <w:r w:rsidRPr="00527420">
        <w:t xml:space="preserve"> nabízeného účastníkem zadávacího řízení z hlediska splnění požadavků stanovených zadavatelem v těchto tabulkách na daný dílčí předmět </w:t>
      </w:r>
      <w:r w:rsidR="00E04E74">
        <w:t>plnění</w:t>
      </w:r>
      <w:r w:rsidRPr="00527420">
        <w:t>.</w:t>
      </w:r>
    </w:p>
    <w:p w14:paraId="57753A6B" w14:textId="1868FDF8" w:rsidR="00527420" w:rsidRPr="00527420" w:rsidRDefault="00527420" w:rsidP="00246A03">
      <w:pPr>
        <w:pStyle w:val="2sltext"/>
        <w:numPr>
          <w:ilvl w:val="0"/>
          <w:numId w:val="0"/>
        </w:numPr>
        <w:spacing w:before="120" w:after="120"/>
        <w:rPr>
          <w:color w:val="000000" w:themeColor="text1"/>
        </w:rPr>
      </w:pPr>
      <w:r w:rsidRPr="00527420">
        <w:rPr>
          <w:color w:val="000000" w:themeColor="text1"/>
        </w:rPr>
        <w:t>Zadavatel stanovil v příslušné buňce dané tabulky ve sloupci s označením „</w:t>
      </w:r>
      <w:r w:rsidRPr="00AC6D74">
        <w:rPr>
          <w:b/>
          <w:bCs/>
          <w:i/>
          <w:iCs/>
          <w:color w:val="000000" w:themeColor="text1"/>
        </w:rPr>
        <w:t>Vlastnost/komponenta</w:t>
      </w:r>
      <w:r w:rsidRPr="00527420">
        <w:rPr>
          <w:color w:val="000000" w:themeColor="text1"/>
        </w:rPr>
        <w:t xml:space="preserve">“ bližší identifikaci vlastnosti či komponenty požadované zadavatelem v rámci daného dílčího předmětu </w:t>
      </w:r>
      <w:r w:rsidR="00E04E74">
        <w:t>plnění</w:t>
      </w:r>
      <w:r w:rsidRPr="00527420">
        <w:rPr>
          <w:color w:val="000000" w:themeColor="text1"/>
        </w:rPr>
        <w:t xml:space="preserve"> a ve sloupci s označením „</w:t>
      </w:r>
      <w:r w:rsidRPr="00AC6D74">
        <w:rPr>
          <w:b/>
          <w:bCs/>
          <w:i/>
          <w:iCs/>
          <w:color w:val="000000" w:themeColor="text1"/>
        </w:rPr>
        <w:t>Požadované parametry</w:t>
      </w:r>
      <w:r w:rsidRPr="00527420">
        <w:rPr>
          <w:color w:val="000000" w:themeColor="text1"/>
        </w:rPr>
        <w:t xml:space="preserve">“ zadavatelem požadované parametry, vlastnosti či funkcionality, které musí daný dílčí předmět </w:t>
      </w:r>
      <w:r w:rsidR="00E04E74">
        <w:t>plnění</w:t>
      </w:r>
      <w:r w:rsidRPr="00527420">
        <w:rPr>
          <w:color w:val="000000" w:themeColor="text1"/>
        </w:rPr>
        <w:t xml:space="preserve"> nabízený účastníkem zadávacího řízení splňovat (dále jen „</w:t>
      </w:r>
      <w:r w:rsidRPr="00527420">
        <w:rPr>
          <w:b/>
          <w:bCs/>
          <w:i/>
          <w:iCs/>
          <w:color w:val="000000" w:themeColor="text1"/>
        </w:rPr>
        <w:t>parametr</w:t>
      </w:r>
      <w:r w:rsidRPr="00527420">
        <w:rPr>
          <w:color w:val="000000" w:themeColor="text1"/>
        </w:rPr>
        <w:t>“)</w:t>
      </w:r>
      <w:r w:rsidR="005E2006">
        <w:rPr>
          <w:color w:val="000000" w:themeColor="text1"/>
        </w:rPr>
        <w:t xml:space="preserve">, nebo </w:t>
      </w:r>
      <w:r w:rsidR="00490F56">
        <w:rPr>
          <w:color w:val="000000" w:themeColor="text1"/>
        </w:rPr>
        <w:t>jiné</w:t>
      </w:r>
      <w:r w:rsidR="005E2006">
        <w:rPr>
          <w:color w:val="000000" w:themeColor="text1"/>
        </w:rPr>
        <w:t xml:space="preserve"> pok</w:t>
      </w:r>
      <w:r w:rsidR="00EE6DDF">
        <w:rPr>
          <w:color w:val="000000" w:themeColor="text1"/>
        </w:rPr>
        <w:t xml:space="preserve">yny </w:t>
      </w:r>
      <w:r w:rsidR="002B1033">
        <w:rPr>
          <w:color w:val="000000" w:themeColor="text1"/>
        </w:rPr>
        <w:t xml:space="preserve">zadavatele </w:t>
      </w:r>
      <w:r w:rsidR="00EE6DDF">
        <w:rPr>
          <w:color w:val="000000" w:themeColor="text1"/>
        </w:rPr>
        <w:t>pro vyplnění příslušných buněk ve sloupci s označením „</w:t>
      </w:r>
      <w:r w:rsidR="00EE6DDF" w:rsidRPr="00AC6D74">
        <w:rPr>
          <w:b/>
          <w:i/>
          <w:iCs/>
          <w:color w:val="000000" w:themeColor="text1"/>
        </w:rPr>
        <w:t>Skutečné parametry/Způsob splnění požadavku</w:t>
      </w:r>
      <w:r w:rsidR="00EE6DDF" w:rsidRPr="00527420">
        <w:rPr>
          <w:color w:val="000000" w:themeColor="text1"/>
        </w:rPr>
        <w:t>“</w:t>
      </w:r>
      <w:r w:rsidR="00EE6DDF">
        <w:rPr>
          <w:color w:val="000000" w:themeColor="text1"/>
        </w:rPr>
        <w:t>.</w:t>
      </w:r>
    </w:p>
    <w:p w14:paraId="474EFC34" w14:textId="5276AA06" w:rsidR="00527420" w:rsidRPr="00527420" w:rsidRDefault="00527420" w:rsidP="00246A03">
      <w:pPr>
        <w:pStyle w:val="2sltext"/>
        <w:numPr>
          <w:ilvl w:val="0"/>
          <w:numId w:val="0"/>
        </w:numPr>
        <w:spacing w:before="120" w:after="120"/>
        <w:rPr>
          <w:b/>
          <w:bCs/>
          <w:color w:val="000000" w:themeColor="text1"/>
        </w:rPr>
      </w:pPr>
      <w:r w:rsidRPr="00527420">
        <w:rPr>
          <w:color w:val="000000" w:themeColor="text1"/>
        </w:rPr>
        <w:t>Účastník zadávacího řízení uvede v příslušné buňce dané tabulky ve sloupci s označením „</w:t>
      </w:r>
      <w:r w:rsidRPr="00527420">
        <w:rPr>
          <w:b/>
          <w:color w:val="000000" w:themeColor="text1"/>
        </w:rPr>
        <w:t xml:space="preserve">Splňuje </w:t>
      </w:r>
      <w:r w:rsidRPr="00246A03">
        <w:rPr>
          <w:b/>
          <w:color w:val="000000" w:themeColor="text1"/>
        </w:rPr>
        <w:t>ANO/NE</w:t>
      </w:r>
      <w:r w:rsidRPr="00246A03">
        <w:rPr>
          <w:color w:val="000000" w:themeColor="text1"/>
        </w:rPr>
        <w:t>“</w:t>
      </w:r>
      <w:r w:rsidRPr="00246A03">
        <w:rPr>
          <w:b/>
          <w:bCs/>
          <w:color w:val="000000" w:themeColor="text1"/>
        </w:rPr>
        <w:t xml:space="preserve"> hodnotu „</w:t>
      </w:r>
      <w:r w:rsidRPr="00246A03">
        <w:rPr>
          <w:b/>
          <w:bCs/>
          <w:i/>
          <w:iCs/>
          <w:color w:val="000000" w:themeColor="text1"/>
          <w:u w:val="single"/>
        </w:rPr>
        <w:t>ANO</w:t>
      </w:r>
      <w:r w:rsidRPr="00246A03">
        <w:rPr>
          <w:b/>
          <w:bCs/>
          <w:color w:val="000000" w:themeColor="text1"/>
        </w:rPr>
        <w:t xml:space="preserve">“ v případě, že jím nabízený dílčí předmět plnění </w:t>
      </w:r>
      <w:r w:rsidRPr="00246A03">
        <w:rPr>
          <w:b/>
          <w:bCs/>
          <w:color w:val="000000" w:themeColor="text1"/>
          <w:u w:val="single"/>
        </w:rPr>
        <w:t>splňuje</w:t>
      </w:r>
      <w:r w:rsidRPr="00246A03">
        <w:rPr>
          <w:b/>
          <w:bCs/>
          <w:color w:val="000000" w:themeColor="text1"/>
        </w:rPr>
        <w:t xml:space="preserve"> daný zadavatelem stanovený parametr</w:t>
      </w:r>
      <w:r w:rsidRPr="00246A03">
        <w:rPr>
          <w:color w:val="000000" w:themeColor="text1"/>
        </w:rPr>
        <w:t xml:space="preserve">, nebo </w:t>
      </w:r>
      <w:r w:rsidRPr="00246A03">
        <w:rPr>
          <w:b/>
          <w:bCs/>
          <w:color w:val="000000" w:themeColor="text1"/>
        </w:rPr>
        <w:t>hodnotu „</w:t>
      </w:r>
      <w:r w:rsidRPr="00246A03">
        <w:rPr>
          <w:b/>
          <w:bCs/>
          <w:i/>
          <w:iCs/>
          <w:color w:val="000000" w:themeColor="text1"/>
          <w:u w:val="single"/>
        </w:rPr>
        <w:t>NE</w:t>
      </w:r>
      <w:r w:rsidRPr="00246A03">
        <w:rPr>
          <w:b/>
          <w:bCs/>
          <w:color w:val="000000" w:themeColor="text1"/>
        </w:rPr>
        <w:t xml:space="preserve">“ v případě, že jím nabízený dílčí předmět plnění </w:t>
      </w:r>
      <w:r w:rsidRPr="00246A03">
        <w:rPr>
          <w:b/>
          <w:bCs/>
          <w:color w:val="000000" w:themeColor="text1"/>
          <w:u w:val="single"/>
        </w:rPr>
        <w:t>nesplňuje</w:t>
      </w:r>
      <w:r w:rsidRPr="00246A03">
        <w:rPr>
          <w:b/>
          <w:bCs/>
          <w:color w:val="000000" w:themeColor="text1"/>
        </w:rPr>
        <w:t xml:space="preserve"> daný zadavatelem stanovený parametr. </w:t>
      </w:r>
      <w:r w:rsidRPr="00246A03">
        <w:rPr>
          <w:color w:val="000000" w:themeColor="text1"/>
        </w:rPr>
        <w:t>V případě, že účastník zadávacího řízení uvede alespoň jednou hodnotu „</w:t>
      </w:r>
      <w:r w:rsidRPr="00246A03">
        <w:rPr>
          <w:b/>
          <w:bCs/>
          <w:i/>
          <w:iCs/>
          <w:color w:val="000000" w:themeColor="text1"/>
        </w:rPr>
        <w:t>NE</w:t>
      </w:r>
      <w:r w:rsidRPr="00246A03">
        <w:rPr>
          <w:color w:val="000000" w:themeColor="text1"/>
        </w:rPr>
        <w:t>“, bude to znamenat nesplnění daného zadavatelem stanoveného parametru, a</w:t>
      </w:r>
      <w:r w:rsidR="002C0016">
        <w:rPr>
          <w:color w:val="000000" w:themeColor="text1"/>
        </w:rPr>
        <w:t> </w:t>
      </w:r>
      <w:r w:rsidRPr="00246A03">
        <w:rPr>
          <w:color w:val="000000" w:themeColor="text1"/>
        </w:rPr>
        <w:t>tedy zadávacích podmínek.</w:t>
      </w:r>
      <w:r w:rsidRPr="00246A03">
        <w:rPr>
          <w:b/>
          <w:bCs/>
          <w:color w:val="000000" w:themeColor="text1"/>
        </w:rPr>
        <w:t xml:space="preserve"> </w:t>
      </w:r>
      <w:r w:rsidRPr="00246A03">
        <w:rPr>
          <w:color w:val="000000" w:themeColor="text1"/>
        </w:rPr>
        <w:t>V případě, že účastník zadávacího řízení uvede hodnotu „</w:t>
      </w:r>
      <w:r w:rsidRPr="00246A03">
        <w:rPr>
          <w:b/>
          <w:bCs/>
          <w:i/>
          <w:iCs/>
          <w:color w:val="000000" w:themeColor="text1"/>
        </w:rPr>
        <w:t>ANO</w:t>
      </w:r>
      <w:r w:rsidRPr="00246A03">
        <w:rPr>
          <w:color w:val="000000" w:themeColor="text1"/>
        </w:rPr>
        <w:t xml:space="preserve">“ a při posouzení nabídky bude zjištěno, že dílčí předmět </w:t>
      </w:r>
      <w:r w:rsidR="00E04E74">
        <w:t>plnění</w:t>
      </w:r>
      <w:r w:rsidRPr="00246A03">
        <w:rPr>
          <w:color w:val="000000" w:themeColor="text1"/>
        </w:rPr>
        <w:t xml:space="preserve"> nabízený účastníkem zadávacího řízení nesplňuje daný zadavatelem stanovený parametr, bude to znamenat nesplnění zadavatelem stanoveného parametru, a tedy zadávacích podmínek.</w:t>
      </w:r>
      <w:r w:rsidR="00246A03">
        <w:rPr>
          <w:color w:val="000000" w:themeColor="text1"/>
        </w:rPr>
        <w:t xml:space="preserve"> </w:t>
      </w:r>
      <w:r w:rsidR="00CB5287">
        <w:rPr>
          <w:color w:val="000000" w:themeColor="text1"/>
        </w:rPr>
        <w:t>B</w:t>
      </w:r>
      <w:r w:rsidR="00CE35DC">
        <w:t xml:space="preserve">uňky, které jsou </w:t>
      </w:r>
      <w:r w:rsidR="00CE35DC" w:rsidRPr="004F3AB8">
        <w:t xml:space="preserve">proškrtnuty a nejsou </w:t>
      </w:r>
      <w:r w:rsidR="005E2006" w:rsidRPr="002E21F2">
        <w:rPr>
          <w:color w:val="000000" w:themeColor="text1"/>
        </w:rPr>
        <w:t>podbarveny žlutou barvou („</w:t>
      </w:r>
      <w:r w:rsidR="005E2006" w:rsidRPr="002E21F2">
        <w:rPr>
          <w:b/>
          <w:bCs/>
          <w:color w:val="000000" w:themeColor="text1"/>
          <w:highlight w:val="yellow"/>
          <w:shd w:val="clear" w:color="auto" w:fill="FFFF00"/>
        </w:rPr>
        <w:t>_____</w:t>
      </w:r>
      <w:r w:rsidR="005E2006" w:rsidRPr="002E21F2">
        <w:rPr>
          <w:color w:val="000000" w:themeColor="text1"/>
        </w:rPr>
        <w:t>“)</w:t>
      </w:r>
      <w:r w:rsidR="00CE35DC">
        <w:t>, účastník zadávacího řízení nevyplňuje.</w:t>
      </w:r>
    </w:p>
    <w:p w14:paraId="226F8085" w14:textId="37778C8F" w:rsidR="00126EB7" w:rsidRDefault="00527420" w:rsidP="00B13BFF">
      <w:pPr>
        <w:pStyle w:val="2sltext"/>
        <w:numPr>
          <w:ilvl w:val="0"/>
          <w:numId w:val="0"/>
        </w:numPr>
        <w:spacing w:before="120" w:after="120"/>
        <w:rPr>
          <w:color w:val="000000" w:themeColor="text1"/>
        </w:rPr>
      </w:pPr>
      <w:r w:rsidRPr="00B13BFF">
        <w:rPr>
          <w:color w:val="000000" w:themeColor="text1"/>
        </w:rPr>
        <w:t>Účastník zadávacího řízení uvede v příslušné buňce dané tabulky ve sloupci s označením „</w:t>
      </w:r>
      <w:r w:rsidRPr="00B13BFF">
        <w:rPr>
          <w:b/>
          <w:color w:val="000000" w:themeColor="text1"/>
        </w:rPr>
        <w:t>Skutečné parametry/Způsob splnění požadavku</w:t>
      </w:r>
      <w:r w:rsidRPr="00B13BFF">
        <w:rPr>
          <w:color w:val="000000" w:themeColor="text1"/>
        </w:rPr>
        <w:t xml:space="preserve">“ </w:t>
      </w:r>
      <w:r w:rsidRPr="00D916D7">
        <w:rPr>
          <w:b/>
          <w:bCs/>
          <w:color w:val="000000" w:themeColor="text1"/>
        </w:rPr>
        <w:t>konkrétní hodnotu</w:t>
      </w:r>
      <w:r w:rsidRPr="00B13BFF">
        <w:rPr>
          <w:color w:val="000000" w:themeColor="text1"/>
        </w:rPr>
        <w:t xml:space="preserve"> (ve stejných jednotkách, v jakých je stanoven daný požadavek zadavatele) </w:t>
      </w:r>
      <w:r w:rsidRPr="00D916D7">
        <w:rPr>
          <w:b/>
          <w:bCs/>
          <w:color w:val="000000" w:themeColor="text1"/>
        </w:rPr>
        <w:t>nebo konkrétní parametr</w:t>
      </w:r>
      <w:r w:rsidRPr="00B13BFF">
        <w:rPr>
          <w:color w:val="000000" w:themeColor="text1"/>
        </w:rPr>
        <w:t xml:space="preserve"> (s ohledem na znění daného </w:t>
      </w:r>
      <w:r w:rsidRPr="00B13BFF">
        <w:rPr>
          <w:color w:val="000000" w:themeColor="text1"/>
        </w:rPr>
        <w:lastRenderedPageBreak/>
        <w:t xml:space="preserve">zadavatelem stanoveného parametru) </w:t>
      </w:r>
      <w:r w:rsidRPr="00D916D7">
        <w:rPr>
          <w:b/>
          <w:bCs/>
          <w:color w:val="000000" w:themeColor="text1"/>
        </w:rPr>
        <w:t>nebo bližší konkrétní specifikaci či popis</w:t>
      </w:r>
      <w:r w:rsidRPr="00B13BFF">
        <w:rPr>
          <w:color w:val="000000" w:themeColor="text1"/>
        </w:rPr>
        <w:t xml:space="preserve"> daného dílčího předmětu </w:t>
      </w:r>
      <w:r w:rsidR="00E04E74">
        <w:t>plnění</w:t>
      </w:r>
      <w:r w:rsidRPr="00B13BFF">
        <w:rPr>
          <w:color w:val="000000" w:themeColor="text1"/>
        </w:rPr>
        <w:t xml:space="preserve"> nabízeného účastníkem zadávacího řízení nebo </w:t>
      </w:r>
      <w:r w:rsidRPr="00D916D7">
        <w:rPr>
          <w:b/>
          <w:bCs/>
          <w:color w:val="000000" w:themeColor="text1"/>
        </w:rPr>
        <w:t>bližší konkrétní způsob splnění</w:t>
      </w:r>
      <w:r w:rsidRPr="00B13BFF">
        <w:rPr>
          <w:color w:val="000000" w:themeColor="text1"/>
        </w:rPr>
        <w:t xml:space="preserve"> daného zadavatelem stanoveného parametru, ze kterých bude zřejmé, že daný dílčí předmět </w:t>
      </w:r>
      <w:r w:rsidR="00E04E74">
        <w:t>plnění</w:t>
      </w:r>
      <w:r w:rsidRPr="00B13BFF">
        <w:rPr>
          <w:color w:val="000000" w:themeColor="text1"/>
        </w:rPr>
        <w:t xml:space="preserve"> nabízený účastníkem zadávacího řízení splňuje daný zadavatelem stanovený parametr. </w:t>
      </w:r>
      <w:r w:rsidRPr="008C312C">
        <w:rPr>
          <w:b/>
          <w:bCs/>
          <w:color w:val="000000" w:themeColor="text1"/>
        </w:rPr>
        <w:t xml:space="preserve">Zadavatel </w:t>
      </w:r>
      <w:r w:rsidR="008C312C" w:rsidRPr="008C312C">
        <w:rPr>
          <w:b/>
          <w:bCs/>
          <w:color w:val="000000" w:themeColor="text1"/>
          <w:u w:val="single"/>
        </w:rPr>
        <w:t xml:space="preserve">důrazně </w:t>
      </w:r>
      <w:r w:rsidRPr="008C312C">
        <w:rPr>
          <w:b/>
          <w:bCs/>
          <w:color w:val="000000" w:themeColor="text1"/>
          <w:u w:val="single"/>
        </w:rPr>
        <w:t>apeluje na úplnost a jednoznačnost</w:t>
      </w:r>
      <w:r w:rsidRPr="008C312C">
        <w:rPr>
          <w:b/>
          <w:bCs/>
          <w:color w:val="000000" w:themeColor="text1"/>
        </w:rPr>
        <w:t xml:space="preserve"> zde účastníkem zadávacího řízení vyplněného textu, tak aby z něho bylo konkrétněji zřejmé, že daný dílčí předmět </w:t>
      </w:r>
      <w:r w:rsidR="00E04E74" w:rsidRPr="00E04E74">
        <w:rPr>
          <w:b/>
          <w:bCs/>
          <w:color w:val="000000" w:themeColor="text1"/>
        </w:rPr>
        <w:t>plnění</w:t>
      </w:r>
      <w:r w:rsidRPr="008C312C">
        <w:rPr>
          <w:b/>
          <w:bCs/>
          <w:color w:val="000000" w:themeColor="text1"/>
        </w:rPr>
        <w:t xml:space="preserve"> nabízený účastníkem zadávacího řízení splňuje daný zadavatelem stanovený parametr.</w:t>
      </w:r>
      <w:r w:rsidR="00CD5566" w:rsidRPr="008C312C">
        <w:rPr>
          <w:b/>
          <w:bCs/>
          <w:color w:val="000000" w:themeColor="text1"/>
        </w:rPr>
        <w:t xml:space="preserve"> </w:t>
      </w:r>
      <w:r w:rsidR="00CD5566" w:rsidRPr="00B13BFF">
        <w:rPr>
          <w:color w:val="000000" w:themeColor="text1"/>
        </w:rPr>
        <w:t>Bude-li sloupec s označením „</w:t>
      </w:r>
      <w:r w:rsidR="00CD5566" w:rsidRPr="00B13BFF">
        <w:rPr>
          <w:b/>
          <w:bCs/>
          <w:color w:val="000000" w:themeColor="text1"/>
        </w:rPr>
        <w:t>Požadované parametry</w:t>
      </w:r>
      <w:r w:rsidR="00CD5566" w:rsidRPr="00B13BFF">
        <w:rPr>
          <w:color w:val="000000" w:themeColor="text1"/>
        </w:rPr>
        <w:t xml:space="preserve">“ obsahovat </w:t>
      </w:r>
      <w:r w:rsidR="00490F56" w:rsidRPr="00B13BFF">
        <w:rPr>
          <w:color w:val="000000" w:themeColor="text1"/>
        </w:rPr>
        <w:t>jiné pokyny zadavatele</w:t>
      </w:r>
      <w:r w:rsidR="00E11983" w:rsidRPr="00B13BFF">
        <w:rPr>
          <w:color w:val="000000" w:themeColor="text1"/>
        </w:rPr>
        <w:t>, tj. zejména pokyny uvezené slovy „</w:t>
      </w:r>
      <w:r w:rsidR="00E11983" w:rsidRPr="00B13BFF">
        <w:rPr>
          <w:i/>
          <w:iCs/>
          <w:color w:val="000000" w:themeColor="text1"/>
        </w:rPr>
        <w:t>Dodavatel uvede […]</w:t>
      </w:r>
      <w:r w:rsidR="00E11983" w:rsidRPr="00B13BFF">
        <w:rPr>
          <w:color w:val="000000" w:themeColor="text1"/>
        </w:rPr>
        <w:t xml:space="preserve">“ či </w:t>
      </w:r>
      <w:r w:rsidR="0049350A" w:rsidRPr="00B13BFF">
        <w:rPr>
          <w:color w:val="000000" w:themeColor="text1"/>
        </w:rPr>
        <w:t>„</w:t>
      </w:r>
      <w:r w:rsidR="0049350A" w:rsidRPr="00B13BFF">
        <w:rPr>
          <w:i/>
          <w:iCs/>
          <w:color w:val="000000" w:themeColor="text1"/>
        </w:rPr>
        <w:t>Dodavatel popíše […]</w:t>
      </w:r>
      <w:r w:rsidR="0049350A" w:rsidRPr="00B13BFF">
        <w:rPr>
          <w:color w:val="000000" w:themeColor="text1"/>
        </w:rPr>
        <w:t>“ či „</w:t>
      </w:r>
      <w:r w:rsidR="0049350A" w:rsidRPr="00B13BFF">
        <w:rPr>
          <w:i/>
          <w:iCs/>
          <w:color w:val="000000" w:themeColor="text1"/>
        </w:rPr>
        <w:t>Dodavatel také popíše […]</w:t>
      </w:r>
      <w:r w:rsidR="0049350A" w:rsidRPr="00B13BFF">
        <w:rPr>
          <w:color w:val="000000" w:themeColor="text1"/>
        </w:rPr>
        <w:t xml:space="preserve">“ </w:t>
      </w:r>
      <w:r w:rsidR="00CD5B1C" w:rsidRPr="00B13BFF">
        <w:rPr>
          <w:color w:val="000000" w:themeColor="text1"/>
        </w:rPr>
        <w:t xml:space="preserve">apod., </w:t>
      </w:r>
      <w:r w:rsidR="0049350A" w:rsidRPr="00B13BFF">
        <w:rPr>
          <w:color w:val="000000" w:themeColor="text1"/>
        </w:rPr>
        <w:t xml:space="preserve">je účastník zadávacího řízení povinen </w:t>
      </w:r>
      <w:r w:rsidR="001D1946" w:rsidRPr="00B13BFF">
        <w:rPr>
          <w:color w:val="000000" w:themeColor="text1"/>
        </w:rPr>
        <w:t>vyplnit příslušné buň</w:t>
      </w:r>
      <w:r w:rsidR="00370E33" w:rsidRPr="00B13BFF">
        <w:rPr>
          <w:color w:val="000000" w:themeColor="text1"/>
        </w:rPr>
        <w:t>ky</w:t>
      </w:r>
      <w:r w:rsidR="001D1946" w:rsidRPr="00B13BFF">
        <w:rPr>
          <w:color w:val="000000" w:themeColor="text1"/>
        </w:rPr>
        <w:t xml:space="preserve"> dané tabulky ve sloupci s označením „</w:t>
      </w:r>
      <w:r w:rsidR="001D1946" w:rsidRPr="00B13BFF">
        <w:rPr>
          <w:b/>
          <w:color w:val="000000" w:themeColor="text1"/>
        </w:rPr>
        <w:t>Skutečné parametry/Způsob splnění požadavku</w:t>
      </w:r>
      <w:r w:rsidR="001D1946" w:rsidRPr="00B13BFF">
        <w:rPr>
          <w:color w:val="000000" w:themeColor="text1"/>
        </w:rPr>
        <w:t>“</w:t>
      </w:r>
      <w:r w:rsidR="00370E33" w:rsidRPr="00B13BFF">
        <w:rPr>
          <w:color w:val="000000" w:themeColor="text1"/>
        </w:rPr>
        <w:t xml:space="preserve"> v souladu s</w:t>
      </w:r>
      <w:r w:rsidR="008C312C">
        <w:rPr>
          <w:color w:val="000000" w:themeColor="text1"/>
        </w:rPr>
        <w:t> takovými</w:t>
      </w:r>
      <w:r w:rsidR="00370E33" w:rsidRPr="00B13BFF">
        <w:rPr>
          <w:color w:val="000000" w:themeColor="text1"/>
        </w:rPr>
        <w:t xml:space="preserve"> pokyny zadavatele</w:t>
      </w:r>
      <w:r w:rsidR="00126EB7" w:rsidRPr="00B13BFF">
        <w:rPr>
          <w:color w:val="000000" w:themeColor="text1"/>
        </w:rPr>
        <w:t>.</w:t>
      </w:r>
    </w:p>
    <w:p w14:paraId="2483BA26" w14:textId="5105A6AF" w:rsidR="00126EB7" w:rsidRPr="008A76EE" w:rsidRDefault="008A76EE" w:rsidP="008A76EE">
      <w:pPr>
        <w:pStyle w:val="2margrubrika"/>
      </w:pPr>
      <w:r w:rsidRPr="008A76EE">
        <w:t xml:space="preserve">Zpracování komplexního způsobu řešení a kompletní </w:t>
      </w:r>
      <w:r w:rsidR="00E06EB8">
        <w:t xml:space="preserve">technické </w:t>
      </w:r>
      <w:r w:rsidRPr="008A76EE">
        <w:t xml:space="preserve">specifikace dílčích předmětů </w:t>
      </w:r>
      <w:r w:rsidR="00E04E74">
        <w:t>plnění</w:t>
      </w:r>
      <w:r w:rsidRPr="008A76EE">
        <w:t xml:space="preserve"> v rámci LAN infrastruktury, která bude předmětem plnění veřejné zakázky</w:t>
      </w:r>
    </w:p>
    <w:p w14:paraId="12BD26F6" w14:textId="61A93BF8" w:rsidR="00126EB7" w:rsidRDefault="005503E4" w:rsidP="00B13BFF">
      <w:pPr>
        <w:pStyle w:val="2sltext"/>
      </w:pPr>
      <w:r>
        <w:t xml:space="preserve">Účastník zadávacího řízení zpracuje </w:t>
      </w:r>
      <w:r w:rsidR="008A76EE" w:rsidRPr="008A76EE">
        <w:t xml:space="preserve">komplexní způsob řešení a kompletní </w:t>
      </w:r>
      <w:r w:rsidR="003C6BE3">
        <w:t xml:space="preserve">technickou </w:t>
      </w:r>
      <w:r w:rsidR="008A76EE" w:rsidRPr="008A76EE">
        <w:t>specifikac</w:t>
      </w:r>
      <w:r w:rsidR="008A76EE">
        <w:t>i</w:t>
      </w:r>
      <w:r w:rsidR="008A76EE" w:rsidRPr="008A76EE">
        <w:t xml:space="preserve"> dílčích předmětů </w:t>
      </w:r>
      <w:r w:rsidR="00E04E74">
        <w:t>plnění</w:t>
      </w:r>
      <w:r w:rsidR="008A76EE" w:rsidRPr="008A76EE">
        <w:t xml:space="preserve"> v rámci LAN infrastruktury, která bude předmětem plnění veřejné zakázky</w:t>
      </w:r>
      <w:r w:rsidR="008A76EE">
        <w:t xml:space="preserve"> (dále jen „</w:t>
      </w:r>
      <w:r w:rsidR="00E06EB8" w:rsidRPr="00E06EB8">
        <w:rPr>
          <w:b/>
          <w:bCs/>
          <w:i/>
          <w:iCs/>
        </w:rPr>
        <w:t xml:space="preserve">zpracování způsobu řešení a </w:t>
      </w:r>
      <w:r w:rsidR="003C6BE3">
        <w:rPr>
          <w:b/>
          <w:bCs/>
          <w:i/>
          <w:iCs/>
        </w:rPr>
        <w:t>technick</w:t>
      </w:r>
      <w:r w:rsidR="006F4160">
        <w:rPr>
          <w:b/>
          <w:bCs/>
          <w:i/>
          <w:iCs/>
        </w:rPr>
        <w:t>é</w:t>
      </w:r>
      <w:r w:rsidR="003C6BE3">
        <w:rPr>
          <w:b/>
          <w:bCs/>
          <w:i/>
          <w:iCs/>
        </w:rPr>
        <w:t xml:space="preserve"> </w:t>
      </w:r>
      <w:r w:rsidR="00E06EB8" w:rsidRPr="00E06EB8">
        <w:rPr>
          <w:b/>
          <w:bCs/>
          <w:i/>
          <w:iCs/>
        </w:rPr>
        <w:t>specifikace LAN infrastruktury</w:t>
      </w:r>
      <w:r w:rsidR="00E06EB8">
        <w:t>“).</w:t>
      </w:r>
    </w:p>
    <w:p w14:paraId="65C644C7" w14:textId="556A374A" w:rsidR="008A76EE" w:rsidRDefault="00E06EB8" w:rsidP="00DB1C00">
      <w:pPr>
        <w:pStyle w:val="2sltext"/>
      </w:pPr>
      <w:r>
        <w:t xml:space="preserve">Účastník zadávacího řízení zpracuje </w:t>
      </w:r>
      <w:r w:rsidRPr="00E06EB8">
        <w:t xml:space="preserve">způsob řešení a </w:t>
      </w:r>
      <w:r w:rsidR="003C6BE3">
        <w:t xml:space="preserve">technickou </w:t>
      </w:r>
      <w:r w:rsidRPr="00E06EB8">
        <w:t>specifikac</w:t>
      </w:r>
      <w:r>
        <w:t>i</w:t>
      </w:r>
      <w:r w:rsidRPr="00E06EB8">
        <w:t xml:space="preserve"> LAN infrastruktury</w:t>
      </w:r>
      <w:r w:rsidR="003C6BE3">
        <w:t xml:space="preserve"> </w:t>
      </w:r>
      <w:r w:rsidR="00767669">
        <w:t xml:space="preserve">zpracováním a </w:t>
      </w:r>
      <w:r w:rsidR="003C6BE3">
        <w:t>doplnění</w:t>
      </w:r>
      <w:r w:rsidR="00767669">
        <w:t xml:space="preserve">m </w:t>
      </w:r>
      <w:r w:rsidR="003C6BE3">
        <w:t xml:space="preserve">příslušných textů a </w:t>
      </w:r>
      <w:r w:rsidR="00D20E40">
        <w:t xml:space="preserve">vyplněním příslušných </w:t>
      </w:r>
      <w:r w:rsidR="003C6BE3">
        <w:t xml:space="preserve">tabulek </w:t>
      </w:r>
      <w:r w:rsidR="00265107">
        <w:t>obsažených v</w:t>
      </w:r>
      <w:r w:rsidR="0044612E">
        <w:t xml:space="preserve"> kapitole </w:t>
      </w:r>
      <w:r w:rsidR="00325753">
        <w:t xml:space="preserve">2.5 </w:t>
      </w:r>
      <w:r w:rsidR="00325753" w:rsidRPr="00325753">
        <w:t>LAN síť (síťové a bezpečnostní prvky)</w:t>
      </w:r>
      <w:r w:rsidR="00325753">
        <w:t xml:space="preserve"> </w:t>
      </w:r>
      <w:r w:rsidR="00FA3429">
        <w:t xml:space="preserve">v </w:t>
      </w:r>
      <w:r w:rsidR="00325753">
        <w:t>technické specifikac</w:t>
      </w:r>
      <w:r w:rsidR="00FA3429">
        <w:t>i</w:t>
      </w:r>
      <w:r w:rsidR="00325753">
        <w:t>, a to konkrétně</w:t>
      </w:r>
      <w:r w:rsidR="00DB1C00">
        <w:t xml:space="preserve"> </w:t>
      </w:r>
      <w:r w:rsidR="00325753">
        <w:t>v čl.</w:t>
      </w:r>
      <w:r w:rsidR="00DB1C00">
        <w:t xml:space="preserve"> </w:t>
      </w:r>
      <w:r w:rsidR="00325753">
        <w:t xml:space="preserve">2.5.2.1 Inicializační </w:t>
      </w:r>
      <w:r w:rsidR="00B0629B">
        <w:t>nastavení</w:t>
      </w:r>
      <w:r w:rsidR="00DB1C00">
        <w:t>;</w:t>
      </w:r>
      <w:r w:rsidR="00B0629B">
        <w:t xml:space="preserve"> 2.5.2.2 Migrace</w:t>
      </w:r>
      <w:r w:rsidR="00DB1C00">
        <w:t>;</w:t>
      </w:r>
      <w:r w:rsidR="00B0629B">
        <w:t xml:space="preserve"> 2.5.3 LAN – topologie</w:t>
      </w:r>
      <w:r w:rsidR="00DB1C00">
        <w:t>;</w:t>
      </w:r>
      <w:r w:rsidR="00B0629B">
        <w:t xml:space="preserve"> </w:t>
      </w:r>
      <w:r w:rsidR="002C71B5">
        <w:t xml:space="preserve">2.5.3.1 LAN část </w:t>
      </w:r>
      <w:r w:rsidR="00DB1C00">
        <w:t>DC – Fyzické</w:t>
      </w:r>
      <w:r w:rsidR="00DB1C00" w:rsidRPr="00DB1C00">
        <w:t xml:space="preserve"> provedení / SoC</w:t>
      </w:r>
      <w:r w:rsidR="00DB1C00">
        <w:t>; 2.5.3.2 DC fabric; 2.5.3.3 WAN konektivita; 2.5.3.4 DCI konektivita</w:t>
      </w:r>
      <w:r w:rsidR="00BD4C3A">
        <w:t xml:space="preserve"> (dále jen „</w:t>
      </w:r>
      <w:r w:rsidR="00FF5143" w:rsidRPr="00FF5143">
        <w:rPr>
          <w:b/>
          <w:bCs/>
          <w:i/>
          <w:iCs/>
        </w:rPr>
        <w:t xml:space="preserve">relevantní </w:t>
      </w:r>
      <w:r w:rsidR="00BD4C3A" w:rsidRPr="00FF5143">
        <w:rPr>
          <w:b/>
          <w:bCs/>
          <w:i/>
          <w:iCs/>
        </w:rPr>
        <w:t>část</w:t>
      </w:r>
      <w:r w:rsidR="00BD4C3A" w:rsidRPr="00BD4C3A">
        <w:rPr>
          <w:b/>
          <w:bCs/>
          <w:i/>
          <w:iCs/>
        </w:rPr>
        <w:t xml:space="preserve"> LAN infrastruktury</w:t>
      </w:r>
      <w:r w:rsidR="00BD4C3A">
        <w:t>“).</w:t>
      </w:r>
    </w:p>
    <w:p w14:paraId="5FF7A0EF" w14:textId="3D5946E4" w:rsidR="00FA709F" w:rsidRPr="008A17E7" w:rsidRDefault="002C2644" w:rsidP="00DB1C00">
      <w:pPr>
        <w:pStyle w:val="2sltext"/>
      </w:pPr>
      <w:r w:rsidRPr="008A17E7">
        <w:rPr>
          <w:b/>
          <w:bCs/>
          <w:color w:val="000000" w:themeColor="text1"/>
          <w:u w:val="single"/>
        </w:rPr>
        <w:t>Co se týče zpracování způsobu řešení LAN infrastruktury, tak t</w:t>
      </w:r>
      <w:r w:rsidR="00FA709F" w:rsidRPr="008A17E7">
        <w:rPr>
          <w:b/>
          <w:bCs/>
          <w:color w:val="000000" w:themeColor="text1"/>
          <w:u w:val="single"/>
        </w:rPr>
        <w:t xml:space="preserve">echnická specifikace obsahuje v relevantní části LAN infrastruktury </w:t>
      </w:r>
      <w:r w:rsidR="002E5174" w:rsidRPr="008A17E7">
        <w:rPr>
          <w:b/>
          <w:bCs/>
          <w:color w:val="000000" w:themeColor="text1"/>
          <w:u w:val="single"/>
        </w:rPr>
        <w:t xml:space="preserve">zadavatelem připravené </w:t>
      </w:r>
      <w:r w:rsidR="00FA709F" w:rsidRPr="008A17E7">
        <w:rPr>
          <w:b/>
          <w:bCs/>
          <w:color w:val="000000" w:themeColor="text1"/>
          <w:u w:val="single"/>
        </w:rPr>
        <w:t>texty</w:t>
      </w:r>
      <w:r w:rsidR="00FA709F" w:rsidRPr="008A17E7">
        <w:rPr>
          <w:color w:val="000000" w:themeColor="text1"/>
        </w:rPr>
        <w:t>, které jsou podbarveny žlutou barvou („</w:t>
      </w:r>
      <w:r w:rsidR="00FA709F" w:rsidRPr="008A17E7">
        <w:rPr>
          <w:b/>
          <w:bCs/>
          <w:color w:val="000000" w:themeColor="text1"/>
          <w:shd w:val="clear" w:color="auto" w:fill="FFFF00"/>
        </w:rPr>
        <w:t>_____</w:t>
      </w:r>
      <w:r w:rsidR="00FA709F" w:rsidRPr="008A17E7">
        <w:rPr>
          <w:color w:val="000000" w:themeColor="text1"/>
        </w:rPr>
        <w:t xml:space="preserve">“) a které obsahují </w:t>
      </w:r>
      <w:r w:rsidRPr="008A17E7">
        <w:rPr>
          <w:color w:val="000000" w:themeColor="text1"/>
        </w:rPr>
        <w:t xml:space="preserve">bližší </w:t>
      </w:r>
      <w:r w:rsidR="00D20E40" w:rsidRPr="008A17E7">
        <w:rPr>
          <w:color w:val="000000" w:themeColor="text1"/>
        </w:rPr>
        <w:t>pokyn</w:t>
      </w:r>
      <w:r w:rsidR="00C372F2" w:rsidRPr="008A17E7">
        <w:rPr>
          <w:color w:val="000000" w:themeColor="text1"/>
        </w:rPr>
        <w:t>y</w:t>
      </w:r>
      <w:r w:rsidRPr="008A17E7">
        <w:rPr>
          <w:color w:val="000000" w:themeColor="text1"/>
        </w:rPr>
        <w:t xml:space="preserve"> a</w:t>
      </w:r>
      <w:r w:rsidR="00C372F2" w:rsidRPr="008A17E7">
        <w:rPr>
          <w:color w:val="000000" w:themeColor="text1"/>
        </w:rPr>
        <w:t xml:space="preserve"> požadavky </w:t>
      </w:r>
      <w:r w:rsidR="00FE7835" w:rsidRPr="008A17E7">
        <w:rPr>
          <w:color w:val="000000" w:themeColor="text1"/>
        </w:rPr>
        <w:t xml:space="preserve">zadavatele </w:t>
      </w:r>
      <w:r w:rsidRPr="008A17E7">
        <w:rPr>
          <w:color w:val="000000" w:themeColor="text1"/>
        </w:rPr>
        <w:t>na obsah textu</w:t>
      </w:r>
      <w:r w:rsidR="006C214F" w:rsidRPr="008A17E7">
        <w:rPr>
          <w:color w:val="000000" w:themeColor="text1"/>
        </w:rPr>
        <w:t xml:space="preserve">, který je účastník zadávacího řízení </w:t>
      </w:r>
      <w:r w:rsidR="009F15BC" w:rsidRPr="008A17E7">
        <w:rPr>
          <w:color w:val="000000" w:themeColor="text1"/>
        </w:rPr>
        <w:t xml:space="preserve">povinen </w:t>
      </w:r>
      <w:r w:rsidR="006C214F" w:rsidRPr="008A17E7">
        <w:rPr>
          <w:color w:val="000000" w:themeColor="text1"/>
        </w:rPr>
        <w:t xml:space="preserve">v rámci zpracování </w:t>
      </w:r>
      <w:r w:rsidR="00C437BA" w:rsidRPr="008A17E7">
        <w:rPr>
          <w:color w:val="000000" w:themeColor="text1"/>
        </w:rPr>
        <w:t xml:space="preserve">komplexního </w:t>
      </w:r>
      <w:r w:rsidR="006C214F" w:rsidRPr="008A17E7">
        <w:rPr>
          <w:color w:val="000000" w:themeColor="text1"/>
        </w:rPr>
        <w:t>způsobu řešení LAN infrastruktury zpracovat a doplnit</w:t>
      </w:r>
      <w:r w:rsidR="002E5174" w:rsidRPr="008A17E7">
        <w:rPr>
          <w:color w:val="000000" w:themeColor="text1"/>
        </w:rPr>
        <w:t xml:space="preserve"> (dále jen „</w:t>
      </w:r>
      <w:r w:rsidR="002E5174" w:rsidRPr="008A17E7">
        <w:rPr>
          <w:b/>
          <w:bCs/>
          <w:i/>
          <w:iCs/>
          <w:color w:val="000000" w:themeColor="text1"/>
        </w:rPr>
        <w:t>pokyny a požadavky zadavatele</w:t>
      </w:r>
      <w:r w:rsidR="002E5174" w:rsidRPr="008A17E7">
        <w:rPr>
          <w:color w:val="000000" w:themeColor="text1"/>
        </w:rPr>
        <w:t>“)</w:t>
      </w:r>
      <w:r w:rsidR="006C214F" w:rsidRPr="008A17E7">
        <w:rPr>
          <w:color w:val="000000" w:themeColor="text1"/>
        </w:rPr>
        <w:t xml:space="preserve">. Účastník zadávacího řízení </w:t>
      </w:r>
      <w:r w:rsidR="000C0D3C" w:rsidRPr="008A17E7">
        <w:rPr>
          <w:color w:val="000000" w:themeColor="text1"/>
        </w:rPr>
        <w:t xml:space="preserve">v technické specifikaci </w:t>
      </w:r>
      <w:r w:rsidR="006C214F" w:rsidRPr="008A17E7">
        <w:rPr>
          <w:color w:val="000000" w:themeColor="text1"/>
        </w:rPr>
        <w:t xml:space="preserve">nahradí tyto </w:t>
      </w:r>
      <w:r w:rsidR="002E5174" w:rsidRPr="008A17E7">
        <w:rPr>
          <w:color w:val="000000" w:themeColor="text1"/>
        </w:rPr>
        <w:t>pokyny a požadavky zadavatele vlastním textem</w:t>
      </w:r>
      <w:r w:rsidR="007F06B1" w:rsidRPr="008A17E7">
        <w:rPr>
          <w:color w:val="000000" w:themeColor="text1"/>
        </w:rPr>
        <w:t xml:space="preserve">, který bude popisovat </w:t>
      </w:r>
      <w:r w:rsidR="00C437BA" w:rsidRPr="008A17E7">
        <w:rPr>
          <w:color w:val="000000" w:themeColor="text1"/>
        </w:rPr>
        <w:t xml:space="preserve">komplexní </w:t>
      </w:r>
      <w:r w:rsidR="007F06B1" w:rsidRPr="008A17E7">
        <w:rPr>
          <w:color w:val="000000" w:themeColor="text1"/>
        </w:rPr>
        <w:t>způsob řešení LAN infrastruktury a který bude odpovídat zejména všem pokynům a požadavkům zadavatele.</w:t>
      </w:r>
      <w:r w:rsidR="009E59C6" w:rsidRPr="008A17E7">
        <w:rPr>
          <w:color w:val="000000" w:themeColor="text1"/>
        </w:rPr>
        <w:t xml:space="preserve"> Zadavatel uvádí, že</w:t>
      </w:r>
      <w:r w:rsidR="00C437BA" w:rsidRPr="008A17E7">
        <w:rPr>
          <w:color w:val="000000" w:themeColor="text1"/>
        </w:rPr>
        <w:t xml:space="preserve"> </w:t>
      </w:r>
      <w:r w:rsidR="00F45DA9" w:rsidRPr="008A17E7">
        <w:t>v příloze dokumentace zadávacího řízení (</w:t>
      </w:r>
      <w:r w:rsidR="00910A9E">
        <w:fldChar w:fldCharType="begin"/>
      </w:r>
      <w:r w:rsidR="00910A9E">
        <w:instrText xml:space="preserve"> REF _Ref177045153 \r \h </w:instrText>
      </w:r>
      <w:r w:rsidR="00910A9E">
        <w:fldChar w:fldCharType="separate"/>
      </w:r>
      <w:r w:rsidR="00BF424A">
        <w:t>Příloha č. 12</w:t>
      </w:r>
      <w:r w:rsidR="00910A9E">
        <w:fldChar w:fldCharType="end"/>
      </w:r>
      <w:r w:rsidR="00910A9E">
        <w:t xml:space="preserve"> </w:t>
      </w:r>
      <w:r w:rsidR="00F45DA9" w:rsidRPr="008A17E7">
        <w:t>dokumentace zadávacího řízení)</w:t>
      </w:r>
      <w:r w:rsidR="007F1B2E" w:rsidRPr="008A17E7">
        <w:t xml:space="preserve">, jsou obsažena doporučení </w:t>
      </w:r>
      <w:r w:rsidR="00E51770">
        <w:t>a</w:t>
      </w:r>
      <w:r w:rsidR="00667EB3" w:rsidRPr="008A17E7">
        <w:t xml:space="preserve"> představy </w:t>
      </w:r>
      <w:r w:rsidR="007F1B2E" w:rsidRPr="008A17E7">
        <w:t xml:space="preserve">zadavatele </w:t>
      </w:r>
      <w:r w:rsidR="002D0F24">
        <w:t>ke</w:t>
      </w:r>
      <w:r w:rsidR="007F1B2E" w:rsidRPr="008A17E7">
        <w:t xml:space="preserve"> způsobu řešení LAN infrastruktury</w:t>
      </w:r>
      <w:r w:rsidR="00667EB3" w:rsidRPr="008A17E7">
        <w:t xml:space="preserve"> a vycházející ze znalostí </w:t>
      </w:r>
      <w:r w:rsidR="008A17E7" w:rsidRPr="008A17E7">
        <w:t xml:space="preserve">a zkušeností </w:t>
      </w:r>
      <w:r w:rsidR="00667EB3" w:rsidRPr="008A17E7">
        <w:t>zadavatele</w:t>
      </w:r>
      <w:r w:rsidR="008A17E7" w:rsidRPr="008A17E7">
        <w:t xml:space="preserve">, které účastník zadávacího řízení </w:t>
      </w:r>
      <w:r w:rsidR="008A17E7" w:rsidRPr="007C2D8F">
        <w:rPr>
          <w:b/>
          <w:bCs/>
        </w:rPr>
        <w:t>může</w:t>
      </w:r>
      <w:r w:rsidR="008A17E7" w:rsidRPr="008A17E7">
        <w:t xml:space="preserve"> v rámci zpracování </w:t>
      </w:r>
      <w:r w:rsidR="008A17E7" w:rsidRPr="008A17E7">
        <w:rPr>
          <w:color w:val="000000" w:themeColor="text1"/>
        </w:rPr>
        <w:t>komplexního způsobu řešení LAN infrastruktury zohlednit.</w:t>
      </w:r>
    </w:p>
    <w:p w14:paraId="2402D197" w14:textId="5DB224A8" w:rsidR="008A17E7" w:rsidRDefault="00FA3429" w:rsidP="008A17E7">
      <w:pPr>
        <w:pStyle w:val="2sltext"/>
      </w:pPr>
      <w:r w:rsidRPr="00FF5143">
        <w:rPr>
          <w:b/>
          <w:bCs/>
          <w:color w:val="000000" w:themeColor="text1"/>
          <w:u w:val="single"/>
        </w:rPr>
        <w:t xml:space="preserve">Technická specifikace </w:t>
      </w:r>
      <w:r w:rsidR="0008121F">
        <w:rPr>
          <w:b/>
          <w:bCs/>
          <w:color w:val="000000" w:themeColor="text1"/>
          <w:u w:val="single"/>
        </w:rPr>
        <w:t xml:space="preserve">dále </w:t>
      </w:r>
      <w:r w:rsidRPr="00FF5143">
        <w:rPr>
          <w:b/>
          <w:bCs/>
          <w:color w:val="000000" w:themeColor="text1"/>
          <w:u w:val="single"/>
        </w:rPr>
        <w:t>obsahuje v</w:t>
      </w:r>
      <w:r w:rsidR="00FF5143" w:rsidRPr="00FF5143">
        <w:rPr>
          <w:b/>
          <w:bCs/>
          <w:color w:val="000000" w:themeColor="text1"/>
          <w:u w:val="single"/>
        </w:rPr>
        <w:t> relevantní</w:t>
      </w:r>
      <w:r w:rsidR="00BD4C3A" w:rsidRPr="00FF5143">
        <w:rPr>
          <w:b/>
          <w:bCs/>
          <w:color w:val="000000" w:themeColor="text1"/>
          <w:u w:val="single"/>
        </w:rPr>
        <w:t xml:space="preserve"> části LAN infrastruktury</w:t>
      </w:r>
      <w:r w:rsidRPr="00FF5143">
        <w:rPr>
          <w:b/>
          <w:bCs/>
          <w:color w:val="000000" w:themeColor="text1"/>
          <w:u w:val="single"/>
        </w:rPr>
        <w:t> </w:t>
      </w:r>
      <w:r w:rsidR="00075B10" w:rsidRPr="00FF5143">
        <w:rPr>
          <w:b/>
          <w:bCs/>
          <w:color w:val="000000" w:themeColor="text1"/>
          <w:u w:val="single"/>
        </w:rPr>
        <w:t xml:space="preserve">v </w:t>
      </w:r>
      <w:r w:rsidRPr="00FF5143">
        <w:rPr>
          <w:b/>
          <w:bCs/>
          <w:color w:val="000000" w:themeColor="text1"/>
          <w:u w:val="single"/>
        </w:rPr>
        <w:t>prvé radě tabulky</w:t>
      </w:r>
      <w:r w:rsidRPr="00126EB7">
        <w:rPr>
          <w:color w:val="000000" w:themeColor="text1"/>
        </w:rPr>
        <w:t>, které</w:t>
      </w:r>
      <w:r w:rsidR="00A824BB">
        <w:rPr>
          <w:color w:val="000000" w:themeColor="text1"/>
        </w:rPr>
        <w:t xml:space="preserve"> jsou označeny jako „</w:t>
      </w:r>
      <w:r w:rsidR="00A824BB" w:rsidRPr="000E113E">
        <w:rPr>
          <w:b/>
          <w:bCs/>
          <w:i/>
          <w:iCs/>
          <w:color w:val="000000" w:themeColor="text1"/>
        </w:rPr>
        <w:t>Komponent</w:t>
      </w:r>
      <w:r w:rsidR="006F4160" w:rsidRPr="000E113E">
        <w:rPr>
          <w:b/>
          <w:bCs/>
          <w:i/>
          <w:iCs/>
          <w:color w:val="000000" w:themeColor="text1"/>
        </w:rPr>
        <w:t>y</w:t>
      </w:r>
      <w:r w:rsidR="00A824BB">
        <w:rPr>
          <w:color w:val="000000" w:themeColor="text1"/>
        </w:rPr>
        <w:t>“</w:t>
      </w:r>
      <w:r w:rsidRPr="00126EB7">
        <w:rPr>
          <w:color w:val="000000" w:themeColor="text1"/>
        </w:rPr>
        <w:t xml:space="preserve"> a které obsahují sloupce s označením „</w:t>
      </w:r>
      <w:r w:rsidRPr="000E113E">
        <w:rPr>
          <w:b/>
          <w:bCs/>
          <w:i/>
          <w:iCs/>
          <w:color w:val="000000" w:themeColor="text1"/>
        </w:rPr>
        <w:t>Číslo</w:t>
      </w:r>
      <w:r w:rsidRPr="00126EB7">
        <w:rPr>
          <w:color w:val="000000" w:themeColor="text1"/>
        </w:rPr>
        <w:t>“, „</w:t>
      </w:r>
      <w:r w:rsidRPr="000E113E">
        <w:rPr>
          <w:b/>
          <w:bCs/>
          <w:i/>
          <w:iCs/>
          <w:color w:val="000000" w:themeColor="text1"/>
        </w:rPr>
        <w:t>Název komponenty</w:t>
      </w:r>
      <w:r w:rsidRPr="00126EB7">
        <w:rPr>
          <w:color w:val="000000" w:themeColor="text1"/>
        </w:rPr>
        <w:t>“, „</w:t>
      </w:r>
      <w:r w:rsidRPr="000E113E">
        <w:rPr>
          <w:b/>
          <w:bCs/>
          <w:i/>
          <w:iCs/>
          <w:color w:val="000000" w:themeColor="text1"/>
        </w:rPr>
        <w:t>Part number</w:t>
      </w:r>
      <w:r w:rsidRPr="00126EB7">
        <w:rPr>
          <w:color w:val="000000" w:themeColor="text1"/>
        </w:rPr>
        <w:t>“ a „</w:t>
      </w:r>
      <w:r w:rsidRPr="000E113E">
        <w:rPr>
          <w:b/>
          <w:bCs/>
          <w:i/>
          <w:iCs/>
          <w:color w:val="000000" w:themeColor="text1"/>
        </w:rPr>
        <w:t>Počet kusů</w:t>
      </w:r>
      <w:r w:rsidRPr="00126EB7">
        <w:rPr>
          <w:color w:val="000000" w:themeColor="text1"/>
        </w:rPr>
        <w:t>“</w:t>
      </w:r>
      <w:r w:rsidR="00075B10">
        <w:rPr>
          <w:color w:val="000000" w:themeColor="text1"/>
        </w:rPr>
        <w:t>. Účastník zadávacího řízení vypln</w:t>
      </w:r>
      <w:r w:rsidR="00FF5143">
        <w:rPr>
          <w:color w:val="000000" w:themeColor="text1"/>
        </w:rPr>
        <w:t xml:space="preserve">í tyto tabulky v souladu s pokyny uvedenými v odst. </w:t>
      </w:r>
      <w:r w:rsidR="00FF5143">
        <w:rPr>
          <w:color w:val="000000" w:themeColor="text1"/>
        </w:rPr>
        <w:fldChar w:fldCharType="begin"/>
      </w:r>
      <w:r w:rsidR="00FF5143">
        <w:rPr>
          <w:color w:val="000000" w:themeColor="text1"/>
        </w:rPr>
        <w:instrText xml:space="preserve"> REF _Ref177032047 \r \h </w:instrText>
      </w:r>
      <w:r w:rsidR="00FF5143">
        <w:rPr>
          <w:color w:val="000000" w:themeColor="text1"/>
        </w:rPr>
      </w:r>
      <w:r w:rsidR="00FF5143">
        <w:rPr>
          <w:color w:val="000000" w:themeColor="text1"/>
        </w:rPr>
        <w:fldChar w:fldCharType="separate"/>
      </w:r>
      <w:r w:rsidR="00BF424A">
        <w:rPr>
          <w:color w:val="000000" w:themeColor="text1"/>
        </w:rPr>
        <w:t>10.5</w:t>
      </w:r>
      <w:r w:rsidR="00FF5143">
        <w:rPr>
          <w:color w:val="000000" w:themeColor="text1"/>
        </w:rPr>
        <w:fldChar w:fldCharType="end"/>
      </w:r>
      <w:r w:rsidR="00FF5143">
        <w:rPr>
          <w:color w:val="000000" w:themeColor="text1"/>
        </w:rPr>
        <w:t xml:space="preserve"> dokumentace zadávacího řízení</w:t>
      </w:r>
      <w:r w:rsidR="00622F9C">
        <w:rPr>
          <w:color w:val="000000" w:themeColor="text1"/>
        </w:rPr>
        <w:t xml:space="preserve">, přičemž účastník zadávacího řízení vyplní </w:t>
      </w:r>
      <w:r w:rsidR="00622F9C" w:rsidRPr="002E21F2">
        <w:rPr>
          <w:color w:val="000000" w:themeColor="text1"/>
        </w:rPr>
        <w:t>pouze buňky, které jsou podbarveny žlutou barvou („</w:t>
      </w:r>
      <w:r w:rsidR="00622F9C" w:rsidRPr="002E21F2">
        <w:rPr>
          <w:b/>
          <w:bCs/>
          <w:color w:val="000000" w:themeColor="text1"/>
          <w:highlight w:val="yellow"/>
          <w:shd w:val="clear" w:color="auto" w:fill="FFFF00"/>
        </w:rPr>
        <w:t>_____</w:t>
      </w:r>
      <w:r w:rsidR="00622F9C" w:rsidRPr="002E21F2">
        <w:rPr>
          <w:color w:val="000000" w:themeColor="text1"/>
        </w:rPr>
        <w:t>“)</w:t>
      </w:r>
      <w:r w:rsidR="00622F9C">
        <w:rPr>
          <w:color w:val="000000" w:themeColor="text1"/>
        </w:rPr>
        <w:t>.</w:t>
      </w:r>
    </w:p>
    <w:p w14:paraId="378D89B9" w14:textId="2E5B5C6D" w:rsidR="00001766" w:rsidRPr="00C11EE1" w:rsidRDefault="00FF5143" w:rsidP="008A17E7">
      <w:pPr>
        <w:pStyle w:val="2sltext"/>
      </w:pPr>
      <w:r w:rsidRPr="008A17E7">
        <w:rPr>
          <w:b/>
          <w:u w:val="single"/>
        </w:rPr>
        <w:t xml:space="preserve">Technická specifikace </w:t>
      </w:r>
      <w:r w:rsidR="0008121F">
        <w:rPr>
          <w:b/>
          <w:u w:val="single"/>
        </w:rPr>
        <w:t xml:space="preserve">dále </w:t>
      </w:r>
      <w:r w:rsidRPr="008A17E7">
        <w:rPr>
          <w:b/>
          <w:u w:val="single"/>
        </w:rPr>
        <w:t xml:space="preserve">obsahuje </w:t>
      </w:r>
      <w:r w:rsidRPr="008A17E7">
        <w:rPr>
          <w:b/>
          <w:bCs/>
          <w:color w:val="000000" w:themeColor="text1"/>
          <w:u w:val="single"/>
        </w:rPr>
        <w:t>v relevantní části LAN infrastruktury </w:t>
      </w:r>
      <w:r w:rsidRPr="008A17E7">
        <w:rPr>
          <w:b/>
          <w:u w:val="single"/>
        </w:rPr>
        <w:t>v druhé řadě tabulky</w:t>
      </w:r>
      <w:r w:rsidRPr="003E1109">
        <w:t xml:space="preserve">, </w:t>
      </w:r>
      <w:r w:rsidR="00FF229C" w:rsidRPr="008A17E7">
        <w:rPr>
          <w:color w:val="000000" w:themeColor="text1"/>
        </w:rPr>
        <w:t>které jsou označeny jako „</w:t>
      </w:r>
      <w:r w:rsidR="00FF229C" w:rsidRPr="000E113E">
        <w:rPr>
          <w:b/>
          <w:bCs/>
          <w:i/>
          <w:iCs/>
          <w:color w:val="000000" w:themeColor="text1"/>
        </w:rPr>
        <w:t>Komponenta</w:t>
      </w:r>
      <w:r w:rsidR="00E833C2" w:rsidRPr="000E113E">
        <w:rPr>
          <w:b/>
          <w:bCs/>
          <w:i/>
          <w:iCs/>
          <w:color w:val="000000" w:themeColor="text1"/>
        </w:rPr>
        <w:t xml:space="preserve"> (X ks)</w:t>
      </w:r>
      <w:r w:rsidR="00FF229C" w:rsidRPr="008A17E7">
        <w:rPr>
          <w:color w:val="000000" w:themeColor="text1"/>
        </w:rPr>
        <w:t>“ a</w:t>
      </w:r>
      <w:r w:rsidRPr="003E1109">
        <w:t xml:space="preserve"> které obsahují sloupce s označením „</w:t>
      </w:r>
      <w:r w:rsidRPr="000E113E">
        <w:rPr>
          <w:b/>
          <w:i/>
          <w:iCs/>
        </w:rPr>
        <w:t>Vlastnost/komponenta</w:t>
      </w:r>
      <w:r w:rsidRPr="003E1109">
        <w:t>“ a „</w:t>
      </w:r>
      <w:r w:rsidRPr="000E113E">
        <w:rPr>
          <w:b/>
          <w:i/>
          <w:iCs/>
        </w:rPr>
        <w:t>Parametry</w:t>
      </w:r>
      <w:r w:rsidRPr="003E1109">
        <w:t xml:space="preserve">“. Účastník zadávacího řízení </w:t>
      </w:r>
      <w:r w:rsidR="00316EEC" w:rsidRPr="003E1109">
        <w:t>vyplní tyto tabulky tak, že v příslušných buňkách dané tabulky</w:t>
      </w:r>
      <w:r w:rsidR="00316EEC" w:rsidRPr="008A17E7">
        <w:rPr>
          <w:color w:val="000000" w:themeColor="text1"/>
        </w:rPr>
        <w:t>, které jsou podbarveny žlutou barvou („</w:t>
      </w:r>
      <w:r w:rsidR="00316EEC" w:rsidRPr="008A17E7">
        <w:rPr>
          <w:b/>
          <w:bCs/>
          <w:color w:val="000000" w:themeColor="text1"/>
          <w:shd w:val="clear" w:color="auto" w:fill="FFFF00"/>
        </w:rPr>
        <w:t>_____</w:t>
      </w:r>
      <w:r w:rsidR="00316EEC" w:rsidRPr="008A17E7">
        <w:rPr>
          <w:color w:val="000000" w:themeColor="text1"/>
        </w:rPr>
        <w:t xml:space="preserve">“), </w:t>
      </w:r>
      <w:r w:rsidR="000B4C6D" w:rsidRPr="008A17E7">
        <w:rPr>
          <w:color w:val="000000" w:themeColor="text1"/>
        </w:rPr>
        <w:t xml:space="preserve">uvede </w:t>
      </w:r>
      <w:r w:rsidR="00C449F9" w:rsidRPr="008A17E7">
        <w:rPr>
          <w:color w:val="000000" w:themeColor="text1"/>
        </w:rPr>
        <w:t xml:space="preserve">označení </w:t>
      </w:r>
      <w:r w:rsidR="00661AC6" w:rsidRPr="008A17E7">
        <w:rPr>
          <w:color w:val="000000" w:themeColor="text1"/>
        </w:rPr>
        <w:t xml:space="preserve">daného dílčího předmětu </w:t>
      </w:r>
      <w:r w:rsidR="00E04E74">
        <w:t>plnění</w:t>
      </w:r>
      <w:r w:rsidR="00661AC6" w:rsidRPr="008A17E7">
        <w:rPr>
          <w:color w:val="000000" w:themeColor="text1"/>
        </w:rPr>
        <w:t xml:space="preserve"> nabízeného účastníkem zadávacího řízení a </w:t>
      </w:r>
      <w:r w:rsidR="00C449F9" w:rsidRPr="008A17E7">
        <w:rPr>
          <w:color w:val="000000" w:themeColor="text1"/>
        </w:rPr>
        <w:t>počet je</w:t>
      </w:r>
      <w:r w:rsidR="00661AC6" w:rsidRPr="008A17E7">
        <w:rPr>
          <w:color w:val="000000" w:themeColor="text1"/>
        </w:rPr>
        <w:t>ho</w:t>
      </w:r>
      <w:r w:rsidR="00C449F9" w:rsidRPr="008A17E7">
        <w:rPr>
          <w:color w:val="000000" w:themeColor="text1"/>
        </w:rPr>
        <w:t xml:space="preserve"> kusů a </w:t>
      </w:r>
      <w:r w:rsidRPr="008A17E7">
        <w:rPr>
          <w:color w:val="000000" w:themeColor="text1"/>
        </w:rPr>
        <w:t xml:space="preserve">bližší specifikaci daného dílčího předmětu </w:t>
      </w:r>
      <w:r w:rsidR="00E04E74">
        <w:t>plnění</w:t>
      </w:r>
      <w:r w:rsidRPr="008A17E7">
        <w:rPr>
          <w:color w:val="000000" w:themeColor="text1"/>
        </w:rPr>
        <w:t xml:space="preserve"> nabízeného účastníkem zadávacího řízení</w:t>
      </w:r>
      <w:r w:rsidR="000B4C6D" w:rsidRPr="008A17E7">
        <w:rPr>
          <w:color w:val="000000" w:themeColor="text1"/>
        </w:rPr>
        <w:t xml:space="preserve">. </w:t>
      </w:r>
      <w:r w:rsidR="00E833C2" w:rsidRPr="008A17E7">
        <w:rPr>
          <w:color w:val="000000" w:themeColor="text1"/>
        </w:rPr>
        <w:t>Účas</w:t>
      </w:r>
      <w:r w:rsidR="00661AC6" w:rsidRPr="008A17E7">
        <w:rPr>
          <w:color w:val="000000" w:themeColor="text1"/>
        </w:rPr>
        <w:t>t</w:t>
      </w:r>
      <w:r w:rsidR="00E833C2" w:rsidRPr="008A17E7">
        <w:rPr>
          <w:color w:val="000000" w:themeColor="text1"/>
        </w:rPr>
        <w:t xml:space="preserve">ník </w:t>
      </w:r>
      <w:r w:rsidR="00661AC6" w:rsidRPr="008A17E7">
        <w:rPr>
          <w:color w:val="000000" w:themeColor="text1"/>
        </w:rPr>
        <w:t>zadávacího řízení v prvním řádku dané tabulky odstraní zadavatelem uvedené označení „</w:t>
      </w:r>
      <w:r w:rsidR="00661AC6" w:rsidRPr="000E113E">
        <w:rPr>
          <w:b/>
          <w:bCs/>
          <w:i/>
          <w:iCs/>
          <w:color w:val="000000" w:themeColor="text1"/>
        </w:rPr>
        <w:t xml:space="preserve">Komponenta </w:t>
      </w:r>
      <w:r w:rsidR="00661AC6" w:rsidRPr="000E113E">
        <w:rPr>
          <w:b/>
          <w:bCs/>
          <w:i/>
          <w:iCs/>
          <w:color w:val="000000" w:themeColor="text1"/>
        </w:rPr>
        <w:lastRenderedPageBreak/>
        <w:t>(X ks)</w:t>
      </w:r>
      <w:r w:rsidR="00661AC6" w:rsidRPr="008A17E7">
        <w:rPr>
          <w:color w:val="000000" w:themeColor="text1"/>
        </w:rPr>
        <w:t xml:space="preserve">“ a namísto toho uvede </w:t>
      </w:r>
      <w:r w:rsidR="00661AC6" w:rsidRPr="00910A9E">
        <w:rPr>
          <w:color w:val="000000" w:themeColor="text1"/>
        </w:rPr>
        <w:t xml:space="preserve">označení daného dílčího předmětu </w:t>
      </w:r>
      <w:r w:rsidR="00E04E74">
        <w:t>plnění</w:t>
      </w:r>
      <w:r w:rsidR="00661AC6" w:rsidRPr="00910A9E">
        <w:rPr>
          <w:color w:val="000000" w:themeColor="text1"/>
        </w:rPr>
        <w:t xml:space="preserve"> nabízeného účastníkem zadávacího řízení a počet jeho kusů. </w:t>
      </w:r>
      <w:r w:rsidR="00DD793E" w:rsidRPr="00910A9E">
        <w:rPr>
          <w:color w:val="000000" w:themeColor="text1"/>
        </w:rPr>
        <w:t>Účastník zadávacího řízení</w:t>
      </w:r>
      <w:r w:rsidR="000B4C6D" w:rsidRPr="00910A9E">
        <w:rPr>
          <w:color w:val="000000" w:themeColor="text1"/>
        </w:rPr>
        <w:t xml:space="preserve"> v</w:t>
      </w:r>
      <w:r w:rsidR="00661AC6" w:rsidRPr="00910A9E">
        <w:rPr>
          <w:color w:val="000000" w:themeColor="text1"/>
        </w:rPr>
        <w:t xml:space="preserve"> dalších </w:t>
      </w:r>
      <w:r w:rsidR="000B4C6D" w:rsidRPr="00910A9E">
        <w:rPr>
          <w:color w:val="000000" w:themeColor="text1"/>
        </w:rPr>
        <w:t>příslušn</w:t>
      </w:r>
      <w:r w:rsidR="00316EEC" w:rsidRPr="00910A9E">
        <w:rPr>
          <w:color w:val="000000" w:themeColor="text1"/>
        </w:rPr>
        <w:t>ých</w:t>
      </w:r>
      <w:r w:rsidR="000B4C6D" w:rsidRPr="00910A9E">
        <w:rPr>
          <w:color w:val="000000" w:themeColor="text1"/>
        </w:rPr>
        <w:t xml:space="preserve"> buň</w:t>
      </w:r>
      <w:r w:rsidR="00316EEC" w:rsidRPr="00910A9E">
        <w:rPr>
          <w:color w:val="000000" w:themeColor="text1"/>
        </w:rPr>
        <w:t>kách</w:t>
      </w:r>
      <w:r w:rsidR="000B4C6D" w:rsidRPr="00910A9E">
        <w:rPr>
          <w:color w:val="000000" w:themeColor="text1"/>
        </w:rPr>
        <w:t xml:space="preserve"> dané tabulky ve sloupci s označením „</w:t>
      </w:r>
      <w:r w:rsidR="000B4C6D" w:rsidRPr="000E113E">
        <w:rPr>
          <w:b/>
          <w:bCs/>
          <w:i/>
          <w:iCs/>
          <w:color w:val="000000" w:themeColor="text1"/>
        </w:rPr>
        <w:t>Vlastnost/komponenta</w:t>
      </w:r>
      <w:r w:rsidR="000B4C6D" w:rsidRPr="00910A9E">
        <w:rPr>
          <w:color w:val="000000" w:themeColor="text1"/>
        </w:rPr>
        <w:t xml:space="preserve">“ </w:t>
      </w:r>
      <w:r w:rsidR="00316EEC" w:rsidRPr="00910A9E">
        <w:rPr>
          <w:color w:val="000000" w:themeColor="text1"/>
        </w:rPr>
        <w:t xml:space="preserve">uvede </w:t>
      </w:r>
      <w:r w:rsidR="000B4C6D" w:rsidRPr="00910A9E">
        <w:rPr>
          <w:color w:val="000000" w:themeColor="text1"/>
        </w:rPr>
        <w:t xml:space="preserve">bližší identifikaci </w:t>
      </w:r>
      <w:r w:rsidR="00034883" w:rsidRPr="00910A9E">
        <w:rPr>
          <w:color w:val="000000" w:themeColor="text1"/>
        </w:rPr>
        <w:t>primárních/hlavních</w:t>
      </w:r>
      <w:r w:rsidR="00316EEC" w:rsidRPr="00910A9E">
        <w:rPr>
          <w:color w:val="000000" w:themeColor="text1"/>
        </w:rPr>
        <w:t xml:space="preserve"> </w:t>
      </w:r>
      <w:r w:rsidR="000B4C6D" w:rsidRPr="00910A9E">
        <w:rPr>
          <w:color w:val="000000" w:themeColor="text1"/>
        </w:rPr>
        <w:t>vlastnost</w:t>
      </w:r>
      <w:r w:rsidR="00514C99" w:rsidRPr="00910A9E">
        <w:rPr>
          <w:color w:val="000000" w:themeColor="text1"/>
        </w:rPr>
        <w:t>í</w:t>
      </w:r>
      <w:r w:rsidR="000B4C6D" w:rsidRPr="00910A9E">
        <w:rPr>
          <w:color w:val="000000" w:themeColor="text1"/>
        </w:rPr>
        <w:t xml:space="preserve"> či komponent </w:t>
      </w:r>
      <w:r w:rsidR="00514C99" w:rsidRPr="00910A9E">
        <w:rPr>
          <w:color w:val="000000" w:themeColor="text1"/>
        </w:rPr>
        <w:t xml:space="preserve">daného dílčího předmětu </w:t>
      </w:r>
      <w:r w:rsidR="00E04E74">
        <w:t>plnění</w:t>
      </w:r>
      <w:r w:rsidR="00514C99" w:rsidRPr="00910A9E">
        <w:rPr>
          <w:color w:val="000000" w:themeColor="text1"/>
        </w:rPr>
        <w:t xml:space="preserve"> nabízeného</w:t>
      </w:r>
      <w:r w:rsidR="00514C99" w:rsidRPr="008A17E7">
        <w:rPr>
          <w:color w:val="000000" w:themeColor="text1"/>
        </w:rPr>
        <w:t xml:space="preserve"> účastníkem zadávacího řízení</w:t>
      </w:r>
      <w:r w:rsidR="000B4C6D" w:rsidRPr="008A17E7">
        <w:rPr>
          <w:color w:val="000000" w:themeColor="text1"/>
        </w:rPr>
        <w:t xml:space="preserve"> a</w:t>
      </w:r>
      <w:r w:rsidR="00F52BBF">
        <w:rPr>
          <w:color w:val="000000" w:themeColor="text1"/>
        </w:rPr>
        <w:t> </w:t>
      </w:r>
      <w:r w:rsidR="000B4C6D" w:rsidRPr="008A17E7">
        <w:rPr>
          <w:color w:val="000000" w:themeColor="text1"/>
        </w:rPr>
        <w:t>ve sloupci s označením „</w:t>
      </w:r>
      <w:r w:rsidR="00514C99" w:rsidRPr="000E113E">
        <w:rPr>
          <w:b/>
          <w:bCs/>
          <w:i/>
          <w:iCs/>
          <w:color w:val="000000" w:themeColor="text1"/>
        </w:rPr>
        <w:t>P</w:t>
      </w:r>
      <w:r w:rsidR="000B4C6D" w:rsidRPr="000E113E">
        <w:rPr>
          <w:b/>
          <w:bCs/>
          <w:i/>
          <w:iCs/>
          <w:color w:val="000000" w:themeColor="text1"/>
        </w:rPr>
        <w:t>arametry</w:t>
      </w:r>
      <w:r w:rsidR="000B4C6D" w:rsidRPr="008A17E7">
        <w:rPr>
          <w:color w:val="000000" w:themeColor="text1"/>
        </w:rPr>
        <w:t xml:space="preserve">“ </w:t>
      </w:r>
      <w:r w:rsidR="00514C99" w:rsidRPr="008A17E7">
        <w:rPr>
          <w:color w:val="000000" w:themeColor="text1"/>
        </w:rPr>
        <w:t xml:space="preserve">uvede popis primárních/hlavních </w:t>
      </w:r>
      <w:r w:rsidR="003E1109" w:rsidRPr="008A17E7">
        <w:rPr>
          <w:color w:val="000000" w:themeColor="text1"/>
        </w:rPr>
        <w:t xml:space="preserve">parametrů dané vlastnosti či komponenty daného dílčího předmětu </w:t>
      </w:r>
      <w:r w:rsidR="00E04E74">
        <w:t>plnění</w:t>
      </w:r>
      <w:r w:rsidR="003E1109" w:rsidRPr="008A17E7">
        <w:rPr>
          <w:color w:val="000000" w:themeColor="text1"/>
        </w:rPr>
        <w:t xml:space="preserve"> nabízeného účastníkem zadávacího řízení</w:t>
      </w:r>
      <w:r w:rsidR="00001766" w:rsidRPr="008A17E7">
        <w:rPr>
          <w:color w:val="000000" w:themeColor="text1"/>
        </w:rPr>
        <w:t xml:space="preserve">, přičemž účastník zadávacího řízení doplní takový počet řádků, </w:t>
      </w:r>
      <w:r w:rsidR="0041288A" w:rsidRPr="008A17E7">
        <w:rPr>
          <w:color w:val="000000" w:themeColor="text1"/>
        </w:rPr>
        <w:t>jaký</w:t>
      </w:r>
      <w:r w:rsidR="00001766" w:rsidRPr="008A17E7">
        <w:rPr>
          <w:color w:val="000000" w:themeColor="text1"/>
        </w:rPr>
        <w:t xml:space="preserve"> bude potřeba. </w:t>
      </w:r>
      <w:r w:rsidR="00B111FC" w:rsidRPr="008A17E7">
        <w:rPr>
          <w:color w:val="000000" w:themeColor="text1"/>
        </w:rPr>
        <w:t>Pro k</w:t>
      </w:r>
      <w:r w:rsidR="00001766" w:rsidRPr="008A17E7">
        <w:rPr>
          <w:color w:val="000000" w:themeColor="text1"/>
        </w:rPr>
        <w:t>ažd</w:t>
      </w:r>
      <w:r w:rsidR="00B111FC" w:rsidRPr="008A17E7">
        <w:rPr>
          <w:color w:val="000000" w:themeColor="text1"/>
        </w:rPr>
        <w:t>ý</w:t>
      </w:r>
      <w:r w:rsidR="00001766" w:rsidRPr="008A17E7">
        <w:rPr>
          <w:color w:val="000000" w:themeColor="text1"/>
        </w:rPr>
        <w:t xml:space="preserve"> </w:t>
      </w:r>
      <w:r w:rsidR="00B111FC" w:rsidRPr="008A17E7">
        <w:rPr>
          <w:color w:val="000000" w:themeColor="text1"/>
        </w:rPr>
        <w:t xml:space="preserve">dílčí předmět </w:t>
      </w:r>
      <w:r w:rsidR="00E04E74">
        <w:t>plnění</w:t>
      </w:r>
      <w:r w:rsidR="00B111FC" w:rsidRPr="008A17E7">
        <w:rPr>
          <w:color w:val="000000" w:themeColor="text1"/>
        </w:rPr>
        <w:t xml:space="preserve"> nabízený účastníkem zadávacího řízení</w:t>
      </w:r>
      <w:r w:rsidR="00001766" w:rsidRPr="008A17E7">
        <w:rPr>
          <w:color w:val="000000" w:themeColor="text1"/>
        </w:rPr>
        <w:t xml:space="preserve"> bude </w:t>
      </w:r>
      <w:r w:rsidR="00B111FC" w:rsidRPr="008A17E7">
        <w:rPr>
          <w:color w:val="000000" w:themeColor="text1"/>
        </w:rPr>
        <w:t>zpracována samostatná daná tabulka</w:t>
      </w:r>
      <w:r w:rsidR="00001766" w:rsidRPr="008A17E7">
        <w:rPr>
          <w:color w:val="000000" w:themeColor="text1"/>
        </w:rPr>
        <w:t xml:space="preserve">. Účastník zadávacího řízení je povinen doplnit takový počet </w:t>
      </w:r>
      <w:r w:rsidR="00B111FC" w:rsidRPr="008A17E7">
        <w:rPr>
          <w:color w:val="000000" w:themeColor="text1"/>
        </w:rPr>
        <w:t>daných tabulek</w:t>
      </w:r>
      <w:r w:rsidR="00001766" w:rsidRPr="008A17E7">
        <w:rPr>
          <w:color w:val="000000" w:themeColor="text1"/>
        </w:rPr>
        <w:t xml:space="preserve">, aby byly </w:t>
      </w:r>
      <w:r w:rsidR="0041288A" w:rsidRPr="008A17E7">
        <w:rPr>
          <w:color w:val="000000" w:themeColor="text1"/>
        </w:rPr>
        <w:t xml:space="preserve">blíže specifikovány všechny dané dílčí předměty </w:t>
      </w:r>
      <w:r w:rsidR="00E04E74">
        <w:t>plnění</w:t>
      </w:r>
      <w:r w:rsidR="0041288A" w:rsidRPr="008A17E7">
        <w:rPr>
          <w:color w:val="000000" w:themeColor="text1"/>
        </w:rPr>
        <w:t xml:space="preserve"> nabízené účastníkem zadávacího řízení.</w:t>
      </w:r>
    </w:p>
    <w:p w14:paraId="4DAAB3AA" w14:textId="7A4C1006" w:rsidR="00C11EE1" w:rsidRDefault="00910A9E" w:rsidP="00910A9E">
      <w:pPr>
        <w:pStyle w:val="2margrubrika"/>
      </w:pPr>
      <w:r>
        <w:t>Společné požadavky</w:t>
      </w:r>
    </w:p>
    <w:p w14:paraId="6A4A03C9" w14:textId="622D7B3C" w:rsidR="00910A9E" w:rsidRPr="00910A9E" w:rsidRDefault="00910A9E" w:rsidP="00910A9E">
      <w:pPr>
        <w:pStyle w:val="2sltext"/>
        <w:spacing w:before="120" w:after="120"/>
        <w:rPr>
          <w:bCs/>
          <w:color w:val="000000" w:themeColor="text1"/>
        </w:rPr>
      </w:pPr>
      <w:r w:rsidRPr="00EB2BD0">
        <w:rPr>
          <w:bCs/>
          <w:color w:val="000000" w:themeColor="text1"/>
        </w:rPr>
        <w:t xml:space="preserve">Účastník zadávacího řízení předloží zpracovanou specifikaci nabízeného předmětu </w:t>
      </w:r>
      <w:r w:rsidR="00E04E74">
        <w:t>plnění</w:t>
      </w:r>
      <w:r>
        <w:rPr>
          <w:bCs/>
          <w:color w:val="000000" w:themeColor="text1"/>
        </w:rPr>
        <w:t xml:space="preserve"> </w:t>
      </w:r>
      <w:r w:rsidRPr="00EB2BD0">
        <w:rPr>
          <w:bCs/>
          <w:color w:val="000000" w:themeColor="text1"/>
        </w:rPr>
        <w:t xml:space="preserve">v předběžné nabídce/nabídce </w:t>
      </w:r>
      <w:r w:rsidRPr="00EB2BD0">
        <w:rPr>
          <w:b/>
          <w:color w:val="000000" w:themeColor="text1"/>
        </w:rPr>
        <w:t>v editovatelném formátu „*.doc“ nebo „*.docx“</w:t>
      </w:r>
      <w:r w:rsidRPr="00EB2BD0">
        <w:rPr>
          <w:bCs/>
          <w:color w:val="000000" w:themeColor="text1"/>
        </w:rPr>
        <w:t>.</w:t>
      </w:r>
    </w:p>
    <w:p w14:paraId="52C86AD6" w14:textId="61A3F120" w:rsidR="00527420" w:rsidRPr="00C11EE1" w:rsidRDefault="00527420" w:rsidP="00B13BFF">
      <w:pPr>
        <w:pStyle w:val="2sltext"/>
      </w:pPr>
      <w:r w:rsidRPr="00C11EE1">
        <w:t xml:space="preserve">Účastník zadávacího řízení </w:t>
      </w:r>
      <w:r w:rsidRPr="00910A9E">
        <w:rPr>
          <w:b/>
          <w:bCs/>
        </w:rPr>
        <w:t>v předběžné nabídce</w:t>
      </w:r>
      <w:r w:rsidRPr="00C11EE1">
        <w:t xml:space="preserve"> předloží </w:t>
      </w:r>
      <w:r w:rsidR="00C11EE1" w:rsidRPr="00C11EE1">
        <w:t xml:space="preserve">specifikaci nabízeného předmětu </w:t>
      </w:r>
      <w:r w:rsidR="00E04E74">
        <w:t>plnění</w:t>
      </w:r>
      <w:r w:rsidR="00C11EE1" w:rsidRPr="00C11EE1">
        <w:t xml:space="preserve"> zpracovanou</w:t>
      </w:r>
      <w:r w:rsidRPr="00C11EE1">
        <w:t xml:space="preserve"> v rozsahu, který mu jeho technické řešení předmětu plnění veřejné zakázky umožňuje bez </w:t>
      </w:r>
      <w:r w:rsidR="00C11EE1" w:rsidRPr="00C11EE1">
        <w:t xml:space="preserve">provedení </w:t>
      </w:r>
      <w:r w:rsidR="00910A9E">
        <w:t xml:space="preserve">dalšího </w:t>
      </w:r>
      <w:r w:rsidRPr="00C11EE1">
        <w:t>nutného</w:t>
      </w:r>
      <w:r w:rsidR="00C11EE1" w:rsidRPr="00C11EE1">
        <w:t xml:space="preserve"> </w:t>
      </w:r>
      <w:r w:rsidRPr="00C11EE1">
        <w:t>jednání se zadavatelem v rámci zadávacího řízení dle odst.</w:t>
      </w:r>
      <w:r w:rsidR="002C0016">
        <w:t> </w:t>
      </w:r>
      <w:r w:rsidRPr="00C11EE1">
        <w:fldChar w:fldCharType="begin"/>
      </w:r>
      <w:r w:rsidRPr="00C11EE1">
        <w:instrText xml:space="preserve"> REF _Ref174964443 \w \h  \* MERGEFORMAT </w:instrText>
      </w:r>
      <w:r w:rsidRPr="00C11EE1">
        <w:fldChar w:fldCharType="separate"/>
      </w:r>
      <w:r w:rsidR="00BF424A">
        <w:t>4.10</w:t>
      </w:r>
      <w:r w:rsidRPr="00C11EE1">
        <w:fldChar w:fldCharType="end"/>
      </w:r>
      <w:r w:rsidRPr="00C11EE1">
        <w:t xml:space="preserve"> až </w:t>
      </w:r>
      <w:r w:rsidRPr="00C11EE1">
        <w:fldChar w:fldCharType="begin"/>
      </w:r>
      <w:r w:rsidRPr="00C11EE1">
        <w:instrText xml:space="preserve"> REF _Ref174964454 \w \h  \* MERGEFORMAT </w:instrText>
      </w:r>
      <w:r w:rsidRPr="00C11EE1">
        <w:fldChar w:fldCharType="separate"/>
      </w:r>
      <w:r w:rsidR="00BF424A">
        <w:t>4.19</w:t>
      </w:r>
      <w:r w:rsidRPr="00C11EE1">
        <w:fldChar w:fldCharType="end"/>
      </w:r>
      <w:r w:rsidRPr="00C11EE1">
        <w:t xml:space="preserve"> dokumentace zadávacího řízení.</w:t>
      </w:r>
    </w:p>
    <w:p w14:paraId="6DB7876E" w14:textId="6D85E08D" w:rsidR="00527420" w:rsidRPr="00527420" w:rsidRDefault="00527420" w:rsidP="00B13BFF">
      <w:pPr>
        <w:pStyle w:val="2sltext"/>
      </w:pPr>
      <w:r w:rsidRPr="00527420">
        <w:t>Účastník zadávacího řízení není oprávněn, vedle doplnění příslušných údajů dle výše uvedený pravidel, provádět v technické specifikaci jakékoliv změny (zejména měnit strukturu a členění technické specifikace, měnit názvy, popisy, měrné jednotky, počty měrných jednotek</w:t>
      </w:r>
      <w:r w:rsidR="00ED105B">
        <w:t>, texty či</w:t>
      </w:r>
      <w:r w:rsidRPr="00527420">
        <w:t xml:space="preserve"> jiné informace uvedené </w:t>
      </w:r>
      <w:r w:rsidR="00ED105B">
        <w:t>v</w:t>
      </w:r>
      <w:r w:rsidRPr="00527420">
        <w:t xml:space="preserve"> technické specifikac</w:t>
      </w:r>
      <w:r w:rsidR="00ED105B">
        <w:t>i</w:t>
      </w:r>
      <w:r w:rsidRPr="00527420">
        <w:t>, doplňovat či odstraňovat položky či proškrtnutí položek technické specifikace apod.), nestanoví-li zadávací dokumentace v konkrétním případě výslovně jinak</w:t>
      </w:r>
      <w:r w:rsidR="00B13BFF">
        <w:t xml:space="preserve"> (zejména v rámci výše uvedených pravidel).</w:t>
      </w:r>
    </w:p>
    <w:p w14:paraId="3580665F" w14:textId="28BF393F" w:rsidR="00527420" w:rsidRPr="00527420" w:rsidRDefault="00527420" w:rsidP="00527420">
      <w:pPr>
        <w:pStyle w:val="2sltext"/>
        <w:rPr>
          <w:color w:val="000000" w:themeColor="text1"/>
        </w:rPr>
      </w:pPr>
      <w:r w:rsidRPr="00527420">
        <w:rPr>
          <w:color w:val="000000" w:themeColor="text1"/>
        </w:rPr>
        <w:t xml:space="preserve">V případě, že účastník zadávacího řízení </w:t>
      </w:r>
      <w:r w:rsidR="00910A9E">
        <w:rPr>
          <w:color w:val="000000" w:themeColor="text1"/>
        </w:rPr>
        <w:t xml:space="preserve">zpracuje </w:t>
      </w:r>
      <w:r w:rsidR="00910A9E" w:rsidRPr="00C11EE1">
        <w:t xml:space="preserve">specifikaci nabízeného předmětu </w:t>
      </w:r>
      <w:r w:rsidR="00E04E74">
        <w:t>plnění</w:t>
      </w:r>
      <w:r w:rsidR="00910A9E">
        <w:rPr>
          <w:color w:val="000000" w:themeColor="text1"/>
        </w:rPr>
        <w:t xml:space="preserve"> </w:t>
      </w:r>
      <w:r w:rsidRPr="00527420">
        <w:rPr>
          <w:color w:val="000000" w:themeColor="text1"/>
        </w:rPr>
        <w:t>v</w:t>
      </w:r>
      <w:r w:rsidR="002C0016">
        <w:rPr>
          <w:color w:val="000000" w:themeColor="text1"/>
        </w:rPr>
        <w:t> </w:t>
      </w:r>
      <w:r w:rsidRPr="00527420">
        <w:rPr>
          <w:color w:val="000000" w:themeColor="text1"/>
        </w:rPr>
        <w:t>rozporu s výše uvedenými pravidly, může být účastník zadávacího řízení ze zadávacího řízení vyloučen z důvodu nesplnění zadávacích podmínek.</w:t>
      </w:r>
    </w:p>
    <w:p w14:paraId="3799E1DF" w14:textId="77777777" w:rsidR="001F6A0E" w:rsidRPr="00CC677A" w:rsidRDefault="001F6A0E" w:rsidP="0004298E">
      <w:pPr>
        <w:pStyle w:val="1nadpis"/>
      </w:pPr>
      <w:bookmarkStart w:id="38" w:name="_Toc247105619"/>
      <w:bookmarkStart w:id="39" w:name="_Ref230587098"/>
      <w:bookmarkStart w:id="40" w:name="_Toc331152220"/>
      <w:bookmarkStart w:id="41" w:name="_Ref409684685"/>
      <w:bookmarkStart w:id="42" w:name="_Toc177723908"/>
      <w:bookmarkEnd w:id="27"/>
      <w:bookmarkEnd w:id="28"/>
      <w:r w:rsidRPr="00CC677A">
        <w:t>Požadavky na způsob zpracování ceny</w:t>
      </w:r>
      <w:bookmarkEnd w:id="38"/>
      <w:bookmarkEnd w:id="39"/>
      <w:bookmarkEnd w:id="40"/>
      <w:r w:rsidRPr="00CC677A">
        <w:t xml:space="preserve"> plnění</w:t>
      </w:r>
      <w:bookmarkEnd w:id="41"/>
      <w:bookmarkEnd w:id="42"/>
    </w:p>
    <w:p w14:paraId="3CE658A2" w14:textId="2D0AAFC3" w:rsidR="008D7978" w:rsidRPr="004E02FE" w:rsidRDefault="008D7978" w:rsidP="008D7978">
      <w:pPr>
        <w:pStyle w:val="2sltext"/>
      </w:pPr>
      <w:bookmarkStart w:id="43" w:name="_Ref427754826"/>
      <w:bookmarkStart w:id="44" w:name="_Ref443664169"/>
      <w:bookmarkStart w:id="45" w:name="_Ref108080449"/>
      <w:bookmarkStart w:id="46" w:name="_Toc331152221"/>
      <w:r w:rsidRPr="004E02FE">
        <w:rPr>
          <w:b/>
        </w:rPr>
        <w:t xml:space="preserve">Účastník zadávacího řízení zpracuje cenu plnění v podobě </w:t>
      </w:r>
      <w:r w:rsidR="00C34417" w:rsidRPr="004E02FE">
        <w:rPr>
          <w:b/>
        </w:rPr>
        <w:t xml:space="preserve">jednotkových cen, </w:t>
      </w:r>
      <w:r w:rsidR="0004298E" w:rsidRPr="004E02FE">
        <w:rPr>
          <w:b/>
        </w:rPr>
        <w:t xml:space="preserve">dílčích </w:t>
      </w:r>
      <w:r w:rsidRPr="004E02FE">
        <w:rPr>
          <w:b/>
        </w:rPr>
        <w:t xml:space="preserve">cen </w:t>
      </w:r>
      <w:r w:rsidR="00C34417" w:rsidRPr="004E02FE">
        <w:rPr>
          <w:b/>
        </w:rPr>
        <w:t>a</w:t>
      </w:r>
      <w:r w:rsidR="002C0016">
        <w:rPr>
          <w:b/>
        </w:rPr>
        <w:t> </w:t>
      </w:r>
      <w:r w:rsidR="00C34417" w:rsidRPr="004E02FE">
        <w:rPr>
          <w:b/>
        </w:rPr>
        <w:t xml:space="preserve">nabídkové ceny </w:t>
      </w:r>
      <w:r w:rsidRPr="004E02FE">
        <w:rPr>
          <w:b/>
        </w:rPr>
        <w:t xml:space="preserve">v členění podle předlohy </w:t>
      </w:r>
      <w:r w:rsidRPr="004E02FE">
        <w:t>(</w:t>
      </w:r>
      <w:r w:rsidRPr="004E02FE">
        <w:fldChar w:fldCharType="begin"/>
      </w:r>
      <w:r w:rsidRPr="004E02FE">
        <w:instrText xml:space="preserve"> REF _Ref140565293 \r \h </w:instrText>
      </w:r>
      <w:r w:rsidR="002C7100" w:rsidRPr="004E02FE">
        <w:instrText xml:space="preserve"> \* MERGEFORMAT </w:instrText>
      </w:r>
      <w:r w:rsidRPr="004E02FE">
        <w:fldChar w:fldCharType="separate"/>
      </w:r>
      <w:r w:rsidR="00BF424A">
        <w:t>Příloha č. 5</w:t>
      </w:r>
      <w:r w:rsidRPr="004E02FE">
        <w:fldChar w:fldCharType="end"/>
      </w:r>
      <w:r w:rsidRPr="004E02FE">
        <w:t xml:space="preserve"> dokumentace zadávacího řízení)</w:t>
      </w:r>
      <w:bookmarkEnd w:id="43"/>
      <w:bookmarkEnd w:id="44"/>
      <w:r w:rsidRPr="004E02FE">
        <w:t>, (dále jen „</w:t>
      </w:r>
      <w:r w:rsidRPr="004E02FE">
        <w:rPr>
          <w:b/>
          <w:i/>
        </w:rPr>
        <w:t>předloha pro zpracování ceny plnění</w:t>
      </w:r>
      <w:r w:rsidRPr="004E02FE">
        <w:t>“)</w:t>
      </w:r>
      <w:bookmarkEnd w:id="45"/>
      <w:r w:rsidRPr="004E02FE">
        <w:t>.</w:t>
      </w:r>
    </w:p>
    <w:p w14:paraId="6BE301FC" w14:textId="1A716B6C" w:rsidR="008D7978" w:rsidRPr="004E02FE" w:rsidRDefault="008D7978" w:rsidP="008D7978">
      <w:pPr>
        <w:pStyle w:val="2sltext"/>
      </w:pPr>
      <w:r w:rsidRPr="004E02FE">
        <w:rPr>
          <w:b/>
        </w:rPr>
        <w:t>Nabídkovou cenou se rozumí cena</w:t>
      </w:r>
      <w:r w:rsidR="00D76DA9" w:rsidRPr="004E02FE">
        <w:rPr>
          <w:b/>
        </w:rPr>
        <w:t xml:space="preserve"> </w:t>
      </w:r>
      <w:r w:rsidRPr="004E02FE">
        <w:rPr>
          <w:b/>
        </w:rPr>
        <w:t xml:space="preserve">v Kč </w:t>
      </w:r>
      <w:r w:rsidRPr="004E02FE">
        <w:rPr>
          <w:rStyle w:val="Styl7"/>
        </w:rPr>
        <w:t>bez DPH</w:t>
      </w:r>
      <w:r w:rsidRPr="004E02FE">
        <w:t xml:space="preserve"> označená jako „</w:t>
      </w:r>
      <w:r w:rsidRPr="000E113E">
        <w:rPr>
          <w:b/>
          <w:i/>
          <w:iCs/>
        </w:rPr>
        <w:t>Nabídková cena v Kč bez DPH</w:t>
      </w:r>
      <w:r w:rsidRPr="004E02FE">
        <w:t xml:space="preserve">“ </w:t>
      </w:r>
      <w:r w:rsidR="00715EA7" w:rsidRPr="004E02FE">
        <w:t>v předloze pro zpracování ceny plnění na listu označeném jako „</w:t>
      </w:r>
      <w:r w:rsidR="00F04EF6" w:rsidRPr="000E113E">
        <w:rPr>
          <w:b/>
          <w:i/>
          <w:iCs/>
        </w:rPr>
        <w:t xml:space="preserve">Nabídková cena – </w:t>
      </w:r>
      <w:r w:rsidR="00AD4283" w:rsidRPr="000E113E">
        <w:rPr>
          <w:b/>
          <w:i/>
          <w:iCs/>
        </w:rPr>
        <w:t>Souhrn</w:t>
      </w:r>
      <w:r w:rsidR="00715EA7" w:rsidRPr="004E02FE">
        <w:t>“ v</w:t>
      </w:r>
      <w:r w:rsidRPr="004E02FE">
        <w:t> </w:t>
      </w:r>
      <w:r w:rsidRPr="004E02FE">
        <w:rPr>
          <w:b/>
          <w:bCs/>
        </w:rPr>
        <w:t>buňce „</w:t>
      </w:r>
      <w:r w:rsidR="00F04EF6" w:rsidRPr="004E02FE">
        <w:rPr>
          <w:rFonts w:cs="Arial"/>
          <w:b/>
          <w:bCs/>
        </w:rPr>
        <w:t>B13</w:t>
      </w:r>
      <w:r w:rsidRPr="004E02FE">
        <w:t xml:space="preserve">“ </w:t>
      </w:r>
      <w:r w:rsidR="008E147A" w:rsidRPr="004E02FE">
        <w:t xml:space="preserve">předlohy pro zpracování ceny plnění </w:t>
      </w:r>
      <w:r w:rsidRPr="004E02FE">
        <w:t>(dále jen „</w:t>
      </w:r>
      <w:r w:rsidRPr="004E02FE">
        <w:rPr>
          <w:b/>
          <w:i/>
        </w:rPr>
        <w:t>nabídková cena</w:t>
      </w:r>
      <w:r w:rsidRPr="004E02FE">
        <w:t>“).</w:t>
      </w:r>
    </w:p>
    <w:p w14:paraId="198598A0" w14:textId="761A971A" w:rsidR="00D76DA9" w:rsidRPr="004E02FE" w:rsidRDefault="00D76DA9" w:rsidP="008D7978">
      <w:pPr>
        <w:pStyle w:val="2sltext"/>
      </w:pPr>
      <w:r w:rsidRPr="004E02FE">
        <w:rPr>
          <w:rFonts w:asciiTheme="minorHAnsi" w:hAnsiTheme="minorHAnsi"/>
        </w:rPr>
        <w:t xml:space="preserve">Zadavatel uvádí, že </w:t>
      </w:r>
      <w:r w:rsidRPr="004E02FE">
        <w:rPr>
          <w:rFonts w:asciiTheme="minorHAnsi" w:hAnsiTheme="minorHAnsi"/>
          <w:b/>
          <w:bCs/>
        </w:rPr>
        <w:t xml:space="preserve">nabídková cena </w:t>
      </w:r>
      <w:r w:rsidR="008E147A" w:rsidRPr="004E02FE">
        <w:rPr>
          <w:rFonts w:asciiTheme="minorHAnsi" w:hAnsiTheme="minorHAnsi"/>
          <w:b/>
          <w:bCs/>
        </w:rPr>
        <w:t>a</w:t>
      </w:r>
      <w:r w:rsidR="00C339EB" w:rsidRPr="004E02FE">
        <w:rPr>
          <w:rFonts w:asciiTheme="minorHAnsi" w:hAnsiTheme="minorHAnsi"/>
          <w:b/>
          <w:bCs/>
        </w:rPr>
        <w:t xml:space="preserve"> </w:t>
      </w:r>
      <w:r w:rsidR="003F0444" w:rsidRPr="004E02FE">
        <w:rPr>
          <w:rFonts w:asciiTheme="minorHAnsi" w:hAnsiTheme="minorHAnsi"/>
          <w:b/>
          <w:bCs/>
        </w:rPr>
        <w:t xml:space="preserve">dílčí </w:t>
      </w:r>
      <w:r w:rsidR="008E147A" w:rsidRPr="004E02FE">
        <w:rPr>
          <w:rFonts w:asciiTheme="minorHAnsi" w:hAnsiTheme="minorHAnsi"/>
          <w:b/>
          <w:bCs/>
        </w:rPr>
        <w:t xml:space="preserve">ceny, které jsou </w:t>
      </w:r>
      <w:r w:rsidR="008E147A" w:rsidRPr="004E02FE">
        <w:rPr>
          <w:b/>
          <w:bCs/>
        </w:rPr>
        <w:t xml:space="preserve">v předloze pro zpracování ceny plnění označeny </w:t>
      </w:r>
      <w:r w:rsidR="008E147A" w:rsidRPr="004E02FE">
        <w:rPr>
          <w:rFonts w:asciiTheme="minorHAnsi" w:hAnsiTheme="minorHAnsi"/>
          <w:b/>
          <w:bCs/>
        </w:rPr>
        <w:t>dovětkem „</w:t>
      </w:r>
      <w:r w:rsidR="008E147A" w:rsidRPr="004E02FE">
        <w:rPr>
          <w:rFonts w:asciiTheme="minorHAnsi" w:hAnsiTheme="minorHAnsi"/>
          <w:b/>
          <w:bCs/>
          <w:i/>
          <w:iCs/>
        </w:rPr>
        <w:t>(Cena rozhodná pouze pro hodnocení nabídek)</w:t>
      </w:r>
      <w:r w:rsidR="008E147A" w:rsidRPr="004E02FE">
        <w:rPr>
          <w:rFonts w:asciiTheme="minorHAnsi" w:hAnsiTheme="minorHAnsi"/>
          <w:b/>
          <w:bCs/>
        </w:rPr>
        <w:t>“, jsou pouze</w:t>
      </w:r>
      <w:r w:rsidRPr="004E02FE">
        <w:rPr>
          <w:rFonts w:asciiTheme="minorHAnsi" w:hAnsiTheme="minorHAnsi"/>
          <w:b/>
          <w:bCs/>
        </w:rPr>
        <w:t xml:space="preserve"> modelo</w:t>
      </w:r>
      <w:r w:rsidR="008E147A" w:rsidRPr="004E02FE">
        <w:rPr>
          <w:rFonts w:asciiTheme="minorHAnsi" w:hAnsiTheme="minorHAnsi"/>
          <w:b/>
          <w:bCs/>
        </w:rPr>
        <w:t xml:space="preserve">vými cenami </w:t>
      </w:r>
      <w:r w:rsidRPr="004E02FE">
        <w:rPr>
          <w:rFonts w:asciiTheme="minorHAnsi" w:hAnsiTheme="minorHAnsi"/>
        </w:rPr>
        <w:t>stanoven</w:t>
      </w:r>
      <w:r w:rsidR="008E147A" w:rsidRPr="004E02FE">
        <w:rPr>
          <w:rFonts w:asciiTheme="minorHAnsi" w:hAnsiTheme="minorHAnsi"/>
        </w:rPr>
        <w:t>ými</w:t>
      </w:r>
      <w:r w:rsidRPr="004E02FE">
        <w:rPr>
          <w:rFonts w:asciiTheme="minorHAnsi" w:hAnsiTheme="minorHAnsi"/>
        </w:rPr>
        <w:t xml:space="preserve"> pouze pro účely</w:t>
      </w:r>
      <w:r w:rsidR="00E80CE4" w:rsidRPr="004E02FE">
        <w:t xml:space="preserve"> </w:t>
      </w:r>
      <w:r w:rsidRPr="004E02FE">
        <w:t>hodnocení</w:t>
      </w:r>
      <w:r w:rsidRPr="004E02FE">
        <w:rPr>
          <w:rFonts w:asciiTheme="minorHAnsi" w:hAnsiTheme="minorHAnsi"/>
        </w:rPr>
        <w:t xml:space="preserve"> porovnatelných </w:t>
      </w:r>
      <w:r w:rsidR="00555EE7" w:rsidRPr="004E02FE">
        <w:rPr>
          <w:rFonts w:asciiTheme="minorHAnsi" w:hAnsiTheme="minorHAnsi"/>
        </w:rPr>
        <w:t>předběžných nabídek/</w:t>
      </w:r>
      <w:r w:rsidRPr="004E02FE">
        <w:rPr>
          <w:rFonts w:asciiTheme="minorHAnsi" w:hAnsiTheme="minorHAnsi"/>
        </w:rPr>
        <w:t>nabídek v</w:t>
      </w:r>
      <w:r w:rsidR="00276F36" w:rsidRPr="004E02FE">
        <w:rPr>
          <w:rFonts w:asciiTheme="minorHAnsi" w:hAnsiTheme="minorHAnsi"/>
        </w:rPr>
        <w:t> </w:t>
      </w:r>
      <w:r w:rsidRPr="004E02FE">
        <w:rPr>
          <w:rFonts w:asciiTheme="minorHAnsi" w:hAnsiTheme="minorHAnsi"/>
        </w:rPr>
        <w:t xml:space="preserve">zadávacím řízení, nikoliv pro plnění veřejné zakázky. </w:t>
      </w:r>
      <w:r w:rsidRPr="004E02FE">
        <w:rPr>
          <w:rFonts w:asciiTheme="minorHAnsi" w:hAnsiTheme="minorHAnsi"/>
          <w:b/>
          <w:bCs/>
        </w:rPr>
        <w:t xml:space="preserve">Pro plnění veřejné zakázky jsou rozhodné </w:t>
      </w:r>
      <w:r w:rsidR="00C339EB" w:rsidRPr="004E02FE">
        <w:rPr>
          <w:rFonts w:asciiTheme="minorHAnsi" w:hAnsiTheme="minorHAnsi"/>
          <w:b/>
          <w:bCs/>
        </w:rPr>
        <w:t xml:space="preserve">jednotkové ceny a </w:t>
      </w:r>
      <w:r w:rsidRPr="004E02FE">
        <w:rPr>
          <w:rFonts w:asciiTheme="minorHAnsi" w:hAnsiTheme="minorHAnsi"/>
          <w:b/>
          <w:bCs/>
        </w:rPr>
        <w:t>dílčí ceny</w:t>
      </w:r>
      <w:r w:rsidR="002C7100" w:rsidRPr="004E02FE">
        <w:rPr>
          <w:rFonts w:asciiTheme="minorHAnsi" w:hAnsiTheme="minorHAnsi"/>
          <w:b/>
          <w:bCs/>
        </w:rPr>
        <w:t xml:space="preserve">, které jsou v předloze pro zpracování ceny plnění </w:t>
      </w:r>
      <w:r w:rsidRPr="004E02FE">
        <w:rPr>
          <w:rFonts w:asciiTheme="minorHAnsi" w:hAnsiTheme="minorHAnsi"/>
          <w:b/>
          <w:bCs/>
        </w:rPr>
        <w:t>označen</w:t>
      </w:r>
      <w:r w:rsidR="002C7100" w:rsidRPr="004E02FE">
        <w:rPr>
          <w:rFonts w:asciiTheme="minorHAnsi" w:hAnsiTheme="minorHAnsi"/>
          <w:b/>
          <w:bCs/>
        </w:rPr>
        <w:t xml:space="preserve">y </w:t>
      </w:r>
      <w:r w:rsidRPr="004E02FE">
        <w:rPr>
          <w:rFonts w:asciiTheme="minorHAnsi" w:hAnsiTheme="minorHAnsi"/>
          <w:b/>
          <w:bCs/>
        </w:rPr>
        <w:t>dovětkem „</w:t>
      </w:r>
      <w:r w:rsidR="00797EDA" w:rsidRPr="004E02FE">
        <w:rPr>
          <w:rFonts w:asciiTheme="minorHAnsi" w:hAnsiTheme="minorHAnsi"/>
          <w:b/>
          <w:bCs/>
          <w:i/>
          <w:iCs/>
        </w:rPr>
        <w:t>(</w:t>
      </w:r>
      <w:r w:rsidR="00212808" w:rsidRPr="004E02FE">
        <w:rPr>
          <w:rFonts w:asciiTheme="minorHAnsi" w:hAnsiTheme="minorHAnsi"/>
          <w:b/>
          <w:bCs/>
          <w:i/>
          <w:iCs/>
        </w:rPr>
        <w:t>Cena rozhodná pro plnění veřejné zakázky</w:t>
      </w:r>
      <w:r w:rsidR="00797EDA" w:rsidRPr="004E02FE">
        <w:rPr>
          <w:rFonts w:asciiTheme="minorHAnsi" w:hAnsiTheme="minorHAnsi"/>
          <w:b/>
          <w:bCs/>
          <w:i/>
          <w:iCs/>
        </w:rPr>
        <w:t>)</w:t>
      </w:r>
      <w:r w:rsidRPr="004E02FE">
        <w:rPr>
          <w:rFonts w:asciiTheme="minorHAnsi" w:hAnsiTheme="minorHAnsi"/>
          <w:b/>
          <w:bCs/>
        </w:rPr>
        <w:t>“</w:t>
      </w:r>
      <w:r w:rsidR="00797EDA" w:rsidRPr="004E02FE">
        <w:t>.</w:t>
      </w:r>
      <w:r w:rsidR="008D336A" w:rsidRPr="004E02FE">
        <w:t xml:space="preserve"> Podrobnosti smluvního vztahu jsou stanoveny v návrzích smluv</w:t>
      </w:r>
      <w:r w:rsidR="001E7E00" w:rsidRPr="004E02FE">
        <w:t>.</w:t>
      </w:r>
    </w:p>
    <w:p w14:paraId="19F38972" w14:textId="65324382" w:rsidR="00DB73D6" w:rsidRPr="00C51EB8" w:rsidRDefault="00DB73D6" w:rsidP="008D7978">
      <w:pPr>
        <w:pStyle w:val="2sltext"/>
      </w:pPr>
      <w:r w:rsidRPr="00C51EB8">
        <w:lastRenderedPageBreak/>
        <w:t>Zadavatel stanovil pro některé</w:t>
      </w:r>
      <w:r w:rsidR="00C51EB8">
        <w:t xml:space="preserve"> </w:t>
      </w:r>
      <w:r w:rsidRPr="00C51EB8">
        <w:t xml:space="preserve">ceny </w:t>
      </w:r>
      <w:r w:rsidRPr="00C51EB8">
        <w:rPr>
          <w:b/>
          <w:bCs/>
        </w:rPr>
        <w:t>nejvýše přípustné hodnoty těchto cen</w:t>
      </w:r>
      <w:r w:rsidRPr="00C51EB8">
        <w:t xml:space="preserve">. </w:t>
      </w:r>
      <w:r w:rsidR="00C51EB8">
        <w:t>Tyto n</w:t>
      </w:r>
      <w:r w:rsidRPr="00C51EB8">
        <w:t xml:space="preserve">ejvýše přípustné hodnoty těchto cen jsou pro </w:t>
      </w:r>
      <w:r w:rsidR="000367F2" w:rsidRPr="00C51EB8">
        <w:t xml:space="preserve">tyto </w:t>
      </w:r>
      <w:r w:rsidRPr="00C51EB8">
        <w:t xml:space="preserve">jednotlivé ceny </w:t>
      </w:r>
      <w:r w:rsidRPr="00C51EB8">
        <w:rPr>
          <w:b/>
          <w:bCs/>
        </w:rPr>
        <w:t>stanoveny</w:t>
      </w:r>
      <w:r w:rsidRPr="00C51EB8">
        <w:t xml:space="preserve"> v předloze pro zpracování ceny plnění na listu označeném jako „</w:t>
      </w:r>
      <w:r w:rsidR="000367F2" w:rsidRPr="000E113E">
        <w:rPr>
          <w:b/>
          <w:i/>
          <w:iCs/>
        </w:rPr>
        <w:t>Služby</w:t>
      </w:r>
      <w:r w:rsidRPr="00C51EB8">
        <w:t>“ ve sloupci „</w:t>
      </w:r>
      <w:r w:rsidRPr="00C51EB8">
        <w:rPr>
          <w:rFonts w:cs="Arial"/>
          <w:b/>
        </w:rPr>
        <w:t>D</w:t>
      </w:r>
      <w:r w:rsidRPr="00C51EB8">
        <w:t>“ označeném jako „</w:t>
      </w:r>
      <w:r w:rsidR="00A33F8E" w:rsidRPr="000E113E">
        <w:rPr>
          <w:b/>
          <w:bCs/>
          <w:i/>
          <w:iCs/>
        </w:rPr>
        <w:t xml:space="preserve">Nejvýše přípustná </w:t>
      </w:r>
      <w:r w:rsidR="008B4D66" w:rsidRPr="000E113E">
        <w:rPr>
          <w:b/>
          <w:bCs/>
          <w:i/>
          <w:iCs/>
        </w:rPr>
        <w:t xml:space="preserve">hodnota </w:t>
      </w:r>
      <w:r w:rsidR="00A33F8E" w:rsidRPr="000E113E">
        <w:rPr>
          <w:b/>
          <w:bCs/>
          <w:i/>
          <w:iCs/>
        </w:rPr>
        <w:t>cen</w:t>
      </w:r>
      <w:r w:rsidR="008B4D66" w:rsidRPr="000E113E">
        <w:rPr>
          <w:b/>
          <w:bCs/>
          <w:i/>
          <w:iCs/>
        </w:rPr>
        <w:t>y</w:t>
      </w:r>
      <w:r w:rsidR="00A33F8E" w:rsidRPr="000E113E">
        <w:rPr>
          <w:b/>
          <w:bCs/>
          <w:i/>
          <w:iCs/>
        </w:rPr>
        <w:t xml:space="preserve"> za poskytnutí dílčí služby v Kč bez DPH</w:t>
      </w:r>
      <w:r w:rsidRPr="00C51EB8">
        <w:t xml:space="preserve">“ </w:t>
      </w:r>
      <w:r w:rsidR="00A33F8E" w:rsidRPr="00C51EB8">
        <w:t>v</w:t>
      </w:r>
      <w:r w:rsidR="00B64B9A" w:rsidRPr="00C51EB8">
        <w:t> </w:t>
      </w:r>
      <w:r w:rsidR="00A33F8E" w:rsidRPr="00C51EB8">
        <w:t>buň</w:t>
      </w:r>
      <w:r w:rsidR="00B64B9A" w:rsidRPr="00C51EB8">
        <w:t>kách „</w:t>
      </w:r>
      <w:del w:id="47" w:author="Word Document Comparison" w:date="2024-12-19T11:15:00Z" w16du:dateUtc="2024-12-19T10:15:00Z">
        <w:r w:rsidR="00B64B9A" w:rsidRPr="00C51EB8">
          <w:rPr>
            <w:b/>
            <w:bCs/>
          </w:rPr>
          <w:delText>D19</w:delText>
        </w:r>
        <w:r w:rsidR="00B64B9A" w:rsidRPr="00C51EB8">
          <w:delText>“ a „</w:delText>
        </w:r>
      </w:del>
      <w:r w:rsidR="00B64B9A" w:rsidRPr="00C51EB8">
        <w:rPr>
          <w:b/>
          <w:bCs/>
        </w:rPr>
        <w:t>D20</w:t>
      </w:r>
      <w:r w:rsidR="00B64B9A" w:rsidRPr="00C51EB8">
        <w:t xml:space="preserve">“ </w:t>
      </w:r>
      <w:ins w:id="48" w:author="Word Document Comparison" w:date="2024-12-19T11:15:00Z" w16du:dateUtc="2024-12-19T10:15:00Z">
        <w:r w:rsidR="00B64B9A" w:rsidRPr="00C51EB8">
          <w:t>a „</w:t>
        </w:r>
        <w:r w:rsidR="00B64B9A" w:rsidRPr="00C51EB8">
          <w:rPr>
            <w:b/>
            <w:bCs/>
          </w:rPr>
          <w:t>D2</w:t>
        </w:r>
        <w:r w:rsidR="00F8707A">
          <w:rPr>
            <w:b/>
            <w:bCs/>
          </w:rPr>
          <w:t>1</w:t>
        </w:r>
        <w:r w:rsidR="00B64B9A" w:rsidRPr="00C51EB8">
          <w:t xml:space="preserve">“ </w:t>
        </w:r>
      </w:ins>
      <w:r w:rsidRPr="00C51EB8">
        <w:t>(dále jen „</w:t>
      </w:r>
      <w:r w:rsidRPr="00C51EB8">
        <w:rPr>
          <w:b/>
          <w:i/>
        </w:rPr>
        <w:t xml:space="preserve">nejvýše přípustná </w:t>
      </w:r>
      <w:r w:rsidR="008B4D66">
        <w:rPr>
          <w:b/>
          <w:i/>
        </w:rPr>
        <w:t xml:space="preserve">hodnota </w:t>
      </w:r>
      <w:r w:rsidR="00C51EB8" w:rsidRPr="00C51EB8">
        <w:rPr>
          <w:b/>
          <w:i/>
        </w:rPr>
        <w:t>cen</w:t>
      </w:r>
      <w:r w:rsidR="008B4D66">
        <w:rPr>
          <w:b/>
          <w:i/>
        </w:rPr>
        <w:t>y</w:t>
      </w:r>
      <w:r w:rsidRPr="00C51EB8">
        <w:t xml:space="preserve">“). </w:t>
      </w:r>
      <w:r w:rsidRPr="00C51EB8">
        <w:rPr>
          <w:b/>
          <w:bCs/>
        </w:rPr>
        <w:t xml:space="preserve">Překročení nejvýše přípustné </w:t>
      </w:r>
      <w:r w:rsidR="008B4D66">
        <w:rPr>
          <w:b/>
          <w:bCs/>
        </w:rPr>
        <w:t xml:space="preserve">hodnoty </w:t>
      </w:r>
      <w:r w:rsidRPr="00C51EB8">
        <w:rPr>
          <w:b/>
          <w:bCs/>
        </w:rPr>
        <w:t>ceny</w:t>
      </w:r>
      <w:r w:rsidRPr="00C51EB8">
        <w:t xml:space="preserve"> u jakékoliv z těchto cen znamená nesplnění zadávacích podmínek veřejné zakázky.</w:t>
      </w:r>
    </w:p>
    <w:p w14:paraId="7ED01728" w14:textId="1309559E" w:rsidR="008D7978" w:rsidRPr="004E02FE" w:rsidRDefault="008D7978" w:rsidP="008D7978">
      <w:pPr>
        <w:pStyle w:val="2sltext"/>
        <w:rPr>
          <w:rFonts w:asciiTheme="minorHAnsi" w:hAnsiTheme="minorHAnsi"/>
          <w:u w:val="single"/>
        </w:rPr>
      </w:pPr>
      <w:r w:rsidRPr="004E02FE">
        <w:rPr>
          <w:bCs/>
        </w:rPr>
        <w:t xml:space="preserve">Ceny dle odst. </w:t>
      </w:r>
      <w:r w:rsidRPr="004E02FE">
        <w:rPr>
          <w:bCs/>
        </w:rPr>
        <w:fldChar w:fldCharType="begin"/>
      </w:r>
      <w:r w:rsidRPr="004E02FE">
        <w:rPr>
          <w:bCs/>
        </w:rPr>
        <w:instrText xml:space="preserve"> REF _Ref443664169 \n \h  \* MERGEFORMAT </w:instrText>
      </w:r>
      <w:r w:rsidRPr="004E02FE">
        <w:rPr>
          <w:bCs/>
        </w:rPr>
      </w:r>
      <w:r w:rsidRPr="004E02FE">
        <w:rPr>
          <w:bCs/>
        </w:rPr>
        <w:fldChar w:fldCharType="separate"/>
      </w:r>
      <w:r w:rsidR="00BF424A">
        <w:rPr>
          <w:bCs/>
        </w:rPr>
        <w:t>11.1</w:t>
      </w:r>
      <w:r w:rsidRPr="004E02FE">
        <w:rPr>
          <w:bCs/>
        </w:rPr>
        <w:fldChar w:fldCharType="end"/>
      </w:r>
      <w:r w:rsidRPr="004E02FE">
        <w:rPr>
          <w:bCs/>
        </w:rPr>
        <w:t xml:space="preserve"> dokumentace zadávacího řízení musí být stanoveny jako závazné, nejvýše přípustné a nepřekročitelné</w:t>
      </w:r>
      <w:r w:rsidRPr="004E02FE">
        <w:rPr>
          <w:b/>
        </w:rPr>
        <w:t xml:space="preserve"> </w:t>
      </w:r>
      <w:r w:rsidRPr="004E02FE">
        <w:t>(s výjimkami stanovenými v</w:t>
      </w:r>
      <w:r w:rsidR="00E63865" w:rsidRPr="004E02FE">
        <w:t> </w:t>
      </w:r>
      <w:r w:rsidRPr="004E02FE">
        <w:t>návr</w:t>
      </w:r>
      <w:r w:rsidR="00E63865" w:rsidRPr="004E02FE">
        <w:t>zích</w:t>
      </w:r>
      <w:r w:rsidRPr="004E02FE">
        <w:t xml:space="preserve"> sml</w:t>
      </w:r>
      <w:r w:rsidR="00E63865" w:rsidRPr="004E02FE">
        <w:t>uv</w:t>
      </w:r>
      <w:r w:rsidRPr="004E02FE">
        <w:t xml:space="preserve">). Účastník zadávacího řízení je povinen do jednotlivých cen </w:t>
      </w:r>
      <w:r w:rsidRPr="004E02FE">
        <w:rPr>
          <w:rFonts w:asciiTheme="minorHAnsi" w:hAnsiTheme="minorHAnsi"/>
        </w:rPr>
        <w:t>zahrnout všechny případné náklady či poplatky a další výdaje, které mu při realizaci veřejné zakázky podle zadávací dokumentace vzniknou nebo mohou vzniknout</w:t>
      </w:r>
      <w:r w:rsidRPr="004E02FE">
        <w:t>, podrobnosti stanoví návrh</w:t>
      </w:r>
      <w:r w:rsidR="00E63865" w:rsidRPr="004E02FE">
        <w:t>y</w:t>
      </w:r>
      <w:r w:rsidRPr="004E02FE">
        <w:t xml:space="preserve"> sml</w:t>
      </w:r>
      <w:r w:rsidR="00E63865" w:rsidRPr="004E02FE">
        <w:t>uv</w:t>
      </w:r>
      <w:r w:rsidRPr="004E02FE">
        <w:rPr>
          <w:rFonts w:asciiTheme="minorHAnsi" w:hAnsiTheme="minorHAnsi"/>
        </w:rPr>
        <w:t>. Součástí jednotlivých cen musí být veškerá plnění dodavatele z titulu splnění povinností stanovených v</w:t>
      </w:r>
      <w:r w:rsidR="00E63865" w:rsidRPr="004E02FE">
        <w:rPr>
          <w:rFonts w:asciiTheme="minorHAnsi" w:hAnsiTheme="minorHAnsi"/>
        </w:rPr>
        <w:t> návrzích smluv</w:t>
      </w:r>
      <w:r w:rsidRPr="004E02FE">
        <w:rPr>
          <w:rFonts w:asciiTheme="minorHAnsi" w:hAnsiTheme="minorHAnsi"/>
        </w:rPr>
        <w:t>.</w:t>
      </w:r>
    </w:p>
    <w:p w14:paraId="24FD9EDF" w14:textId="77777777" w:rsidR="004C3EC1" w:rsidRDefault="00555EE7" w:rsidP="008D7978">
      <w:pPr>
        <w:pStyle w:val="2sltext"/>
        <w:rPr>
          <w:bCs/>
        </w:rPr>
      </w:pPr>
      <w:r w:rsidRPr="004E02FE">
        <w:rPr>
          <w:bCs/>
        </w:rPr>
        <w:t>Předběžná nabídka/n</w:t>
      </w:r>
      <w:r w:rsidR="008D7978" w:rsidRPr="004E02FE">
        <w:rPr>
          <w:bCs/>
        </w:rPr>
        <w:t xml:space="preserve">abídka musí obsahovat řádně zpracovanou cenu plnění. </w:t>
      </w:r>
    </w:p>
    <w:p w14:paraId="373ED116" w14:textId="51719B43" w:rsidR="006D7E7D" w:rsidRPr="004E02FE" w:rsidRDefault="00957264" w:rsidP="008D7978">
      <w:pPr>
        <w:pStyle w:val="2sltext"/>
        <w:rPr>
          <w:bCs/>
        </w:rPr>
      </w:pPr>
      <w:r>
        <w:rPr>
          <w:bCs/>
        </w:rPr>
        <w:t>Předloha pro zpracování ceny plnění obsahuje celkem 5 listů označených jako „</w:t>
      </w:r>
      <w:r w:rsidR="00B461A7" w:rsidRPr="000E113E">
        <w:rPr>
          <w:b/>
          <w:i/>
          <w:iCs/>
        </w:rPr>
        <w:t xml:space="preserve">Nabídková cena – </w:t>
      </w:r>
      <w:r w:rsidR="00AD4283" w:rsidRPr="000E113E">
        <w:rPr>
          <w:b/>
          <w:i/>
          <w:iCs/>
        </w:rPr>
        <w:t>Souhrn</w:t>
      </w:r>
      <w:r w:rsidR="00B461A7">
        <w:rPr>
          <w:bCs/>
        </w:rPr>
        <w:t>“, „</w:t>
      </w:r>
      <w:r w:rsidR="00B461A7" w:rsidRPr="000E113E">
        <w:rPr>
          <w:b/>
          <w:i/>
          <w:iCs/>
        </w:rPr>
        <w:t>Dodání</w:t>
      </w:r>
      <w:r w:rsidR="00B461A7">
        <w:rPr>
          <w:bCs/>
        </w:rPr>
        <w:t>“, „</w:t>
      </w:r>
      <w:r w:rsidR="00B461A7" w:rsidRPr="000E113E">
        <w:rPr>
          <w:b/>
          <w:i/>
          <w:iCs/>
        </w:rPr>
        <w:t>Navyšování výkonu nebo kapacity</w:t>
      </w:r>
      <w:r w:rsidR="00B461A7">
        <w:rPr>
          <w:bCs/>
        </w:rPr>
        <w:t>“, „</w:t>
      </w:r>
      <w:r w:rsidR="00B461A7" w:rsidRPr="000E113E">
        <w:rPr>
          <w:b/>
          <w:i/>
          <w:iCs/>
        </w:rPr>
        <w:t>Služby</w:t>
      </w:r>
      <w:r w:rsidR="00B461A7">
        <w:rPr>
          <w:bCs/>
        </w:rPr>
        <w:t>“ a „</w:t>
      </w:r>
      <w:r w:rsidR="00522216" w:rsidRPr="000E113E">
        <w:rPr>
          <w:b/>
          <w:i/>
          <w:iCs/>
        </w:rPr>
        <w:t>Navyšování počtu využitel. VM</w:t>
      </w:r>
      <w:r w:rsidR="00522216">
        <w:rPr>
          <w:bCs/>
        </w:rPr>
        <w:t>“. Zadavatel uvádí, že účastník zadávacího řízení vyplňuje dále uvedeným způsobem všechny listy kromě listu označeného jako „</w:t>
      </w:r>
      <w:r w:rsidR="00522216" w:rsidRPr="000E113E">
        <w:rPr>
          <w:b/>
          <w:i/>
          <w:iCs/>
        </w:rPr>
        <w:t xml:space="preserve">Nabídková cena – </w:t>
      </w:r>
      <w:r w:rsidR="00AD4283" w:rsidRPr="000E113E">
        <w:rPr>
          <w:b/>
          <w:i/>
          <w:iCs/>
        </w:rPr>
        <w:t>Souhrn</w:t>
      </w:r>
      <w:r w:rsidR="00522216">
        <w:rPr>
          <w:bCs/>
        </w:rPr>
        <w:t>“, neboť tento lis</w:t>
      </w:r>
      <w:r w:rsidR="00AD4283">
        <w:rPr>
          <w:bCs/>
        </w:rPr>
        <w:t>t</w:t>
      </w:r>
      <w:r w:rsidR="00522216">
        <w:rPr>
          <w:bCs/>
        </w:rPr>
        <w:t xml:space="preserve"> </w:t>
      </w:r>
      <w:r w:rsidR="00097E1F">
        <w:t>prostřednictvím předdefinovaných viditelných vzorců</w:t>
      </w:r>
      <w:r w:rsidR="00097E1F">
        <w:rPr>
          <w:bCs/>
        </w:rPr>
        <w:t xml:space="preserve"> </w:t>
      </w:r>
      <w:r w:rsidR="00AD4283">
        <w:rPr>
          <w:bCs/>
        </w:rPr>
        <w:t xml:space="preserve">pouze </w:t>
      </w:r>
      <w:r w:rsidR="00522216">
        <w:rPr>
          <w:bCs/>
        </w:rPr>
        <w:t>přebírá hodnoty dílčích cen</w:t>
      </w:r>
      <w:r w:rsidR="003C77F2">
        <w:rPr>
          <w:bCs/>
        </w:rPr>
        <w:t xml:space="preserve"> </w:t>
      </w:r>
      <w:r w:rsidR="00522216">
        <w:rPr>
          <w:bCs/>
        </w:rPr>
        <w:t xml:space="preserve">ze všech ostatních </w:t>
      </w:r>
      <w:r w:rsidR="00097E1F">
        <w:rPr>
          <w:bCs/>
        </w:rPr>
        <w:t>listů</w:t>
      </w:r>
      <w:r w:rsidR="003C77F2">
        <w:rPr>
          <w:bCs/>
        </w:rPr>
        <w:t xml:space="preserve"> pro výpočet nabídkové ceny.</w:t>
      </w:r>
    </w:p>
    <w:p w14:paraId="30350F29" w14:textId="07DA6B19" w:rsidR="008D7978" w:rsidRDefault="008D7978" w:rsidP="008D7978">
      <w:pPr>
        <w:pStyle w:val="2sltext"/>
      </w:pPr>
      <w:r w:rsidRPr="003852F6">
        <w:rPr>
          <w:b/>
          <w:u w:val="single"/>
        </w:rPr>
        <w:t xml:space="preserve">Účastník zadávacího řízení zpracuje cenu plnění podle předloženého vzoru </w:t>
      </w:r>
      <w:r>
        <w:rPr>
          <w:b/>
          <w:u w:val="single"/>
        </w:rPr>
        <w:t xml:space="preserve">tabulky, tj. předlohy </w:t>
      </w:r>
      <w:r w:rsidRPr="002F1C17">
        <w:rPr>
          <w:b/>
          <w:u w:val="single"/>
        </w:rPr>
        <w:t>pro zpracování ceny plnění</w:t>
      </w:r>
      <w:r>
        <w:rPr>
          <w:b/>
        </w:rPr>
        <w:t xml:space="preserve"> </w:t>
      </w:r>
      <w:r w:rsidRPr="00A96A17">
        <w:t>(</w:t>
      </w:r>
      <w:r w:rsidR="00444D6F">
        <w:fldChar w:fldCharType="begin"/>
      </w:r>
      <w:r w:rsidR="00444D6F">
        <w:instrText xml:space="preserve"> REF _Ref140565293 \r \h </w:instrText>
      </w:r>
      <w:r w:rsidR="00444D6F">
        <w:fldChar w:fldCharType="separate"/>
      </w:r>
      <w:r w:rsidR="00BF424A">
        <w:t>Příloha č. 5</w:t>
      </w:r>
      <w:r w:rsidR="00444D6F">
        <w:fldChar w:fldCharType="end"/>
      </w:r>
      <w:r w:rsidR="00444D6F">
        <w:t xml:space="preserve"> </w:t>
      </w:r>
      <w:r w:rsidRPr="004D776F">
        <w:t>dokumentace zadávacího řízení</w:t>
      </w:r>
      <w:r w:rsidRPr="00A96A17">
        <w:t>)</w:t>
      </w:r>
      <w:r w:rsidRPr="001D669D">
        <w:t>.</w:t>
      </w:r>
      <w:r>
        <w:t xml:space="preserve"> Ú</w:t>
      </w:r>
      <w:r w:rsidRPr="00D459C4">
        <w:t>častník zadávacího řízení</w:t>
      </w:r>
      <w:r>
        <w:t xml:space="preserve"> použije předložený vzor tabulky, přičemž </w:t>
      </w:r>
      <w:r w:rsidRPr="00E83B24">
        <w:rPr>
          <w:b/>
          <w:bCs/>
          <w:u w:val="single"/>
        </w:rPr>
        <w:t>vyplní pouze buňky</w:t>
      </w:r>
      <w:r w:rsidRPr="00E8594C">
        <w:t>, které jsou podbarveny světle modrou barvou</w:t>
      </w:r>
      <w:r>
        <w:t xml:space="preserve"> (</w:t>
      </w:r>
      <w:r w:rsidRPr="003C3E4D">
        <w:t>„</w:t>
      </w:r>
      <w:r w:rsidRPr="00A8293E">
        <w:rPr>
          <w:shd w:val="clear" w:color="auto" w:fill="C6D9F1" w:themeFill="text2" w:themeFillTint="33"/>
        </w:rPr>
        <w:t>_____</w:t>
      </w:r>
      <w:r>
        <w:t xml:space="preserve">“), a tabulka prostřednictvím předdefinovaných </w:t>
      </w:r>
      <w:r w:rsidR="00276F36">
        <w:t xml:space="preserve">viditelných </w:t>
      </w:r>
      <w:r>
        <w:t>vzorců</w:t>
      </w:r>
      <w:r w:rsidR="00276F36">
        <w:t xml:space="preserve"> </w:t>
      </w:r>
      <w:r>
        <w:t>vypočítá zbylé údaje za ú</w:t>
      </w:r>
      <w:r w:rsidRPr="00D459C4">
        <w:t>častník</w:t>
      </w:r>
      <w:r>
        <w:t>a</w:t>
      </w:r>
      <w:r w:rsidRPr="00D459C4">
        <w:t xml:space="preserve"> zadávacího řízení</w:t>
      </w:r>
      <w:r>
        <w:t xml:space="preserve">. </w:t>
      </w:r>
      <w:r w:rsidRPr="00051DB7">
        <w:rPr>
          <w:b/>
        </w:rPr>
        <w:t>Účastník zadávacího řízení není oprávněn, vedle ocenění položek ceny plnění, provádět</w:t>
      </w:r>
      <w:r>
        <w:rPr>
          <w:b/>
        </w:rPr>
        <w:t xml:space="preserve"> v </w:t>
      </w:r>
      <w:r w:rsidRPr="00551AA3">
        <w:rPr>
          <w:b/>
        </w:rPr>
        <w:t>předloze</w:t>
      </w:r>
      <w:r>
        <w:rPr>
          <w:b/>
        </w:rPr>
        <w:t xml:space="preserve"> pro zpracování ceny plnění </w:t>
      </w:r>
      <w:r w:rsidRPr="00051DB7">
        <w:rPr>
          <w:b/>
        </w:rPr>
        <w:t>jakékoliv změny</w:t>
      </w:r>
      <w:r w:rsidRPr="00051DB7">
        <w:t xml:space="preserve"> (zejména měnit strukturu a členění ceny plnění, měnit názvy, popisy, měrné jednotky, počty měrných jednotek či jiné informace uvedené u jednotlivých položek ceny plnění, doplňovat či odstraňovat položky </w:t>
      </w:r>
      <w:r>
        <w:t>předlohy pro zpracování ceny plnění</w:t>
      </w:r>
      <w:r w:rsidRPr="00051DB7">
        <w:t xml:space="preserve"> apod.)</w:t>
      </w:r>
    </w:p>
    <w:p w14:paraId="7E93564E" w14:textId="77777777" w:rsidR="008D7978" w:rsidRPr="00D56128" w:rsidRDefault="008D7978" w:rsidP="008D7978">
      <w:pPr>
        <w:pStyle w:val="2sltext"/>
      </w:pPr>
      <w:r w:rsidRPr="004E5848">
        <w:rPr>
          <w:b/>
        </w:rPr>
        <w:t>Jednotlivé číselné údaje</w:t>
      </w:r>
      <w:r>
        <w:rPr>
          <w:b/>
        </w:rPr>
        <w:t xml:space="preserve"> </w:t>
      </w:r>
      <w:r w:rsidRPr="004E5848">
        <w:rPr>
          <w:b/>
        </w:rPr>
        <w:t xml:space="preserve">je </w:t>
      </w:r>
      <w:r>
        <w:rPr>
          <w:b/>
        </w:rPr>
        <w:t>ú</w:t>
      </w:r>
      <w:r w:rsidRPr="000A10D2">
        <w:rPr>
          <w:b/>
        </w:rPr>
        <w:t xml:space="preserve">častník zadávacího řízení </w:t>
      </w:r>
      <w:r w:rsidRPr="004E5848">
        <w:rPr>
          <w:b/>
        </w:rPr>
        <w:t>povinen stanovit, příp</w:t>
      </w:r>
      <w:r>
        <w:rPr>
          <w:b/>
        </w:rPr>
        <w:t>adně</w:t>
      </w:r>
      <w:r w:rsidRPr="004E5848">
        <w:rPr>
          <w:b/>
        </w:rPr>
        <w:t xml:space="preserve"> zaokrouhlit, na dvě desetinná místa.</w:t>
      </w:r>
    </w:p>
    <w:p w14:paraId="7562FA4D" w14:textId="78F9BF10" w:rsidR="008D7978" w:rsidRDefault="008D7978" w:rsidP="008D7978">
      <w:pPr>
        <w:pStyle w:val="2sltext"/>
      </w:pPr>
      <w:r>
        <w:t xml:space="preserve">DPH </w:t>
      </w:r>
      <w:r w:rsidRPr="00750CFA">
        <w:t xml:space="preserve">se rozumí peněžní částka, jejíž výše odpovídá výši daně z přidané hodnoty vypočtené </w:t>
      </w:r>
      <w:r>
        <w:t>podle</w:t>
      </w:r>
      <w:r w:rsidRPr="00750CFA">
        <w:t xml:space="preserve"> zákona č. 235/2004 Sb., o dani z přidané hodnoty, ve znění pozděj</w:t>
      </w:r>
      <w:r>
        <w:t xml:space="preserve">ších předpisů. </w:t>
      </w:r>
      <w:r w:rsidRPr="007B0E56">
        <w:t xml:space="preserve">Není-li </w:t>
      </w:r>
      <w:r w:rsidRPr="000A10D2">
        <w:t xml:space="preserve">účastník zadávacího řízení </w:t>
      </w:r>
      <w:r w:rsidRPr="007B0E56">
        <w:t xml:space="preserve">registrovaným plátcem DPH, </w:t>
      </w:r>
      <w:r>
        <w:t xml:space="preserve">tuto </w:t>
      </w:r>
      <w:r w:rsidRPr="007B0E56">
        <w:t>skutečnost výslovně uvede prohlášením v</w:t>
      </w:r>
      <w:r w:rsidR="00B10799">
        <w:t> předběžné nabídce/</w:t>
      </w:r>
      <w:r w:rsidR="00444D6F">
        <w:t>nabídce.</w:t>
      </w:r>
    </w:p>
    <w:p w14:paraId="525F5D4F" w14:textId="2F68823B" w:rsidR="008D7978" w:rsidRDefault="008D7978" w:rsidP="008D7978">
      <w:pPr>
        <w:pStyle w:val="2sltext"/>
      </w:pPr>
      <w:r w:rsidRPr="0000708D">
        <w:t xml:space="preserve">Účastník zadávacího řízení je odpovědný za obsah jím podané </w:t>
      </w:r>
      <w:r w:rsidR="00B10799">
        <w:t>předběžné nabídky/</w:t>
      </w:r>
      <w:r w:rsidRPr="0000708D">
        <w:t>nabídky</w:t>
      </w:r>
      <w:r>
        <w:t>.</w:t>
      </w:r>
    </w:p>
    <w:p w14:paraId="3E9FE7B0" w14:textId="1B89A29E" w:rsidR="001F6A0E" w:rsidRPr="00D76DA9" w:rsidRDefault="001F6A0E" w:rsidP="00D76DA9">
      <w:pPr>
        <w:pStyle w:val="1nadpis"/>
      </w:pPr>
      <w:bookmarkStart w:id="49" w:name="_Ref161651333"/>
      <w:bookmarkStart w:id="50" w:name="_Toc177723909"/>
      <w:r w:rsidRPr="00D76DA9">
        <w:t xml:space="preserve">Hodnocení </w:t>
      </w:r>
      <w:r w:rsidR="00DB6FAE">
        <w:t>předběžných nabídek/</w:t>
      </w:r>
      <w:r w:rsidRPr="00D76DA9">
        <w:t>nabídek</w:t>
      </w:r>
      <w:bookmarkEnd w:id="46"/>
      <w:bookmarkEnd w:id="49"/>
      <w:bookmarkEnd w:id="50"/>
    </w:p>
    <w:p w14:paraId="64BC533B" w14:textId="55D78628" w:rsidR="00D76DA9" w:rsidRPr="00502F9A" w:rsidRDefault="00D76DA9" w:rsidP="00D76DA9">
      <w:pPr>
        <w:pStyle w:val="2margrubrika"/>
      </w:pPr>
      <w:bookmarkStart w:id="51" w:name="_Hlk127977365"/>
      <w:r w:rsidRPr="00185BA2">
        <w:t xml:space="preserve">Ekonomická </w:t>
      </w:r>
      <w:r w:rsidRPr="00D76DA9">
        <w:t>výhodnost</w:t>
      </w:r>
      <w:r w:rsidRPr="00185BA2">
        <w:t xml:space="preserve"> </w:t>
      </w:r>
      <w:r w:rsidR="00DB6FAE">
        <w:t>předběžných nabídek/</w:t>
      </w:r>
      <w:r w:rsidR="00DB6FAE" w:rsidRPr="00D76DA9">
        <w:t>nabídek</w:t>
      </w:r>
    </w:p>
    <w:p w14:paraId="27D1DAAC" w14:textId="7F73894D" w:rsidR="00D76DA9" w:rsidRPr="00502F9A" w:rsidRDefault="00D76DA9" w:rsidP="00D76DA9">
      <w:pPr>
        <w:pStyle w:val="2sltext"/>
      </w:pPr>
      <w:r w:rsidRPr="00502F9A">
        <w:t xml:space="preserve">Hodnocení </w:t>
      </w:r>
      <w:r w:rsidR="00DB6FAE" w:rsidRPr="00DB6FAE">
        <w:t>předběžných nabídek/nabídek</w:t>
      </w:r>
      <w:r w:rsidRPr="00502F9A">
        <w:t xml:space="preserve"> bude provedeno v souladu s § 114 odst. 1 zákona podle jejich ekonomické výhodnosti.</w:t>
      </w:r>
    </w:p>
    <w:p w14:paraId="38BEC2F7" w14:textId="6C21E26D" w:rsidR="00D76DA9" w:rsidRDefault="00D76DA9" w:rsidP="00D76DA9">
      <w:pPr>
        <w:pStyle w:val="2sltext"/>
      </w:pPr>
      <w:r w:rsidRPr="00502F9A">
        <w:lastRenderedPageBreak/>
        <w:t xml:space="preserve">Ekonomická výhodnost </w:t>
      </w:r>
      <w:r w:rsidR="009D16A0">
        <w:t>předběžných nabídek/</w:t>
      </w:r>
      <w:r w:rsidR="009D16A0" w:rsidRPr="00D76DA9">
        <w:t>nabídek</w:t>
      </w:r>
      <w:r w:rsidRPr="00502F9A">
        <w:t xml:space="preserve"> bude hodnocena v souladu s § 114 odst. 2 věta </w:t>
      </w:r>
      <w:r>
        <w:t>druhá</w:t>
      </w:r>
      <w:r w:rsidRPr="00502F9A">
        <w:t xml:space="preserve"> zákona podle </w:t>
      </w:r>
      <w:r>
        <w:rPr>
          <w:b/>
        </w:rPr>
        <w:t>nejnižší nabídkové ceny.</w:t>
      </w:r>
    </w:p>
    <w:p w14:paraId="094A4657" w14:textId="3D876724" w:rsidR="00D76DA9" w:rsidRDefault="00D76DA9" w:rsidP="00D76DA9">
      <w:pPr>
        <w:pStyle w:val="2margrubrika"/>
      </w:pPr>
      <w:r w:rsidRPr="00D178C4">
        <w:t xml:space="preserve">Pravidla pro hodnocení </w:t>
      </w:r>
      <w:r w:rsidR="009D16A0">
        <w:t>předběžných nabídek/</w:t>
      </w:r>
      <w:r w:rsidRPr="00D178C4">
        <w:t>nabídek</w:t>
      </w:r>
    </w:p>
    <w:p w14:paraId="01792B76" w14:textId="5D880E25" w:rsidR="00D76DA9" w:rsidRPr="00BB5039" w:rsidRDefault="00D76DA9" w:rsidP="00D76DA9">
      <w:pPr>
        <w:pStyle w:val="2sltext"/>
        <w:rPr>
          <w:b/>
        </w:rPr>
      </w:pPr>
      <w:r w:rsidRPr="00185BA2">
        <w:t>Zadavatel stanovil v souladu s § 11</w:t>
      </w:r>
      <w:r>
        <w:t>5</w:t>
      </w:r>
      <w:r w:rsidRPr="00185BA2">
        <w:t xml:space="preserve"> zákona</w:t>
      </w:r>
      <w:r>
        <w:t xml:space="preserve"> jako jediné kritérium hodnocení </w:t>
      </w:r>
      <w:r>
        <w:rPr>
          <w:b/>
        </w:rPr>
        <w:t>n</w:t>
      </w:r>
      <w:r w:rsidRPr="00177531">
        <w:rPr>
          <w:b/>
        </w:rPr>
        <w:t>abídkovou cenu</w:t>
      </w:r>
      <w:r w:rsidRPr="00177531">
        <w:t>, přičemž</w:t>
      </w:r>
      <w:r>
        <w:rPr>
          <w:b/>
        </w:rPr>
        <w:t xml:space="preserve"> </w:t>
      </w:r>
      <w:r w:rsidR="009D16A0">
        <w:rPr>
          <w:b/>
        </w:rPr>
        <w:t>předběžné nabídky/</w:t>
      </w:r>
      <w:r w:rsidRPr="004650C4">
        <w:rPr>
          <w:b/>
        </w:rPr>
        <w:t xml:space="preserve">nabídky budou vyhodnoceny prostým seřazením </w:t>
      </w:r>
      <w:r w:rsidR="009D16A0">
        <w:rPr>
          <w:b/>
        </w:rPr>
        <w:t>předběžných nabídek/</w:t>
      </w:r>
      <w:r w:rsidRPr="004650C4">
        <w:rPr>
          <w:b/>
        </w:rPr>
        <w:t>nabídek podle výše nabídkové ceny</w:t>
      </w:r>
      <w:r w:rsidRPr="000376C5">
        <w:t xml:space="preserve"> </w:t>
      </w:r>
      <w:r>
        <w:t xml:space="preserve">od </w:t>
      </w:r>
      <w:r w:rsidR="009D16A0">
        <w:t>předběžné nabídky/</w:t>
      </w:r>
      <w:r>
        <w:t xml:space="preserve">nabídky s nejnižší nabídkovou cenou po </w:t>
      </w:r>
      <w:r w:rsidR="009D16A0">
        <w:t>předběžnou nabídku/</w:t>
      </w:r>
      <w:r>
        <w:t>nabídku s nejvyšší nabídkovou cenou.</w:t>
      </w:r>
    </w:p>
    <w:p w14:paraId="2084F5A8" w14:textId="1F547615" w:rsidR="00D76DA9" w:rsidRPr="00040E49" w:rsidRDefault="00D76DA9" w:rsidP="00D76DA9">
      <w:pPr>
        <w:pStyle w:val="2sltext"/>
        <w:rPr>
          <w:b/>
        </w:rPr>
      </w:pPr>
      <w:r w:rsidRPr="00BB5039">
        <w:rPr>
          <w:b/>
        </w:rPr>
        <w:t xml:space="preserve">Ekonomicky </w:t>
      </w:r>
      <w:r w:rsidRPr="00040E49">
        <w:rPr>
          <w:b/>
        </w:rPr>
        <w:t xml:space="preserve">nejvýhodnější </w:t>
      </w:r>
      <w:r w:rsidR="009D16A0">
        <w:rPr>
          <w:b/>
        </w:rPr>
        <w:t>předběžnou nabídkou/</w:t>
      </w:r>
      <w:r w:rsidRPr="00040E49">
        <w:rPr>
          <w:b/>
        </w:rPr>
        <w:t xml:space="preserve">nabídkou je </w:t>
      </w:r>
      <w:r w:rsidR="009D16A0">
        <w:rPr>
          <w:b/>
        </w:rPr>
        <w:t>předběžná nabídka/</w:t>
      </w:r>
      <w:r w:rsidRPr="00040E49">
        <w:rPr>
          <w:b/>
        </w:rPr>
        <w:t>nabídka s nejnižší nabídkovou cenou.</w:t>
      </w:r>
    </w:p>
    <w:p w14:paraId="6C9F5A52" w14:textId="02448019" w:rsidR="00D76DA9" w:rsidRPr="00D76DA9" w:rsidRDefault="00D76DA9" w:rsidP="00D76DA9">
      <w:pPr>
        <w:pStyle w:val="2sltext"/>
        <w:rPr>
          <w:b/>
        </w:rPr>
      </w:pPr>
      <w:r w:rsidRPr="00040E49">
        <w:t xml:space="preserve">Pokud se na prvním místě v pořadí </w:t>
      </w:r>
      <w:r w:rsidR="009D16A0">
        <w:t>předběžných nabídek/</w:t>
      </w:r>
      <w:r w:rsidRPr="00040E49">
        <w:t xml:space="preserve">nabídek umístí dvě nebo více </w:t>
      </w:r>
      <w:r w:rsidR="009D16A0">
        <w:t>předběžných nabídek/</w:t>
      </w:r>
      <w:r w:rsidRPr="00040E49">
        <w:t>nabídek se shodnou nabídkovou cenou, rozhodne o konečném pořadí los.</w:t>
      </w:r>
    </w:p>
    <w:p w14:paraId="351C1172" w14:textId="3B9DF60F" w:rsidR="00374F0D" w:rsidRPr="00D76DA9" w:rsidRDefault="00D76DA9" w:rsidP="00D76DA9">
      <w:pPr>
        <w:pStyle w:val="2sltext"/>
        <w:rPr>
          <w:b/>
        </w:rPr>
      </w:pPr>
      <w:r w:rsidRPr="00D76DA9">
        <w:rPr>
          <w:bCs/>
        </w:rPr>
        <w:t xml:space="preserve">Pro hodnocení jsou rozhodné ceny </w:t>
      </w:r>
      <w:r w:rsidRPr="00D76DA9">
        <w:rPr>
          <w:rStyle w:val="Styl6"/>
          <w:b w:val="0"/>
          <w:bCs/>
        </w:rPr>
        <w:t>bez DPH</w:t>
      </w:r>
      <w:r w:rsidRPr="00D76DA9">
        <w:rPr>
          <w:b/>
          <w:bCs/>
        </w:rPr>
        <w:t>.</w:t>
      </w:r>
      <w:bookmarkEnd w:id="51"/>
    </w:p>
    <w:p w14:paraId="478F45BD" w14:textId="77777777" w:rsidR="001F6A0E" w:rsidRPr="00E406F3" w:rsidRDefault="001F6A0E" w:rsidP="009A6E35">
      <w:pPr>
        <w:pStyle w:val="1nadpis"/>
      </w:pPr>
      <w:bookmarkStart w:id="52" w:name="_Toc331152222"/>
      <w:bookmarkStart w:id="53" w:name="_Toc177723910"/>
      <w:r w:rsidRPr="00E406F3">
        <w:t>Závaznost požadavků zadavatele</w:t>
      </w:r>
      <w:bookmarkEnd w:id="52"/>
      <w:bookmarkEnd w:id="53"/>
      <w:r w:rsidRPr="00E406F3">
        <w:t xml:space="preserve"> </w:t>
      </w:r>
    </w:p>
    <w:p w14:paraId="5E734AAF" w14:textId="2C77D465" w:rsidR="001F6A0E" w:rsidRPr="00E406F3" w:rsidRDefault="001F6A0E" w:rsidP="001F6A0E">
      <w:pPr>
        <w:pStyle w:val="2sltext"/>
      </w:pPr>
      <w:bookmarkStart w:id="54" w:name="_Toc314828813"/>
      <w:bookmarkStart w:id="55"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w:t>
      </w:r>
      <w:r w:rsidR="00B10799">
        <w:t>žádosti o účast/předběžné nabídky/</w:t>
      </w:r>
      <w:r w:rsidRPr="00E406F3">
        <w:t>nabídky.</w:t>
      </w:r>
      <w:bookmarkEnd w:id="54"/>
      <w:bookmarkEnd w:id="55"/>
      <w:r w:rsidR="00A908E1">
        <w:t xml:space="preserve"> Tímto však není vyloučen</w:t>
      </w:r>
      <w:r w:rsidR="00753A65">
        <w:t>o</w:t>
      </w:r>
      <w:r w:rsidR="00A908E1">
        <w:t xml:space="preserve"> jednání o</w:t>
      </w:r>
      <w:r w:rsidR="00753A65">
        <w:t> </w:t>
      </w:r>
      <w:r w:rsidR="00A908E1">
        <w:t xml:space="preserve">předběžných nabídkách a </w:t>
      </w:r>
      <w:r w:rsidR="00A908E1" w:rsidRPr="008235BD">
        <w:t>změn</w:t>
      </w:r>
      <w:r w:rsidR="00A908E1">
        <w:t xml:space="preserve">a </w:t>
      </w:r>
      <w:r w:rsidR="00A908E1" w:rsidRPr="008235BD">
        <w:t>nebo dopln</w:t>
      </w:r>
      <w:r w:rsidR="00A908E1">
        <w:t>ění</w:t>
      </w:r>
      <w:r w:rsidR="00A908E1" w:rsidRPr="008235BD">
        <w:t xml:space="preserve"> zadávací</w:t>
      </w:r>
      <w:r w:rsidR="00A908E1">
        <w:t>ch</w:t>
      </w:r>
      <w:r w:rsidR="00A908E1" w:rsidRPr="008235BD">
        <w:t xml:space="preserve"> podmín</w:t>
      </w:r>
      <w:r w:rsidR="00A908E1">
        <w:t xml:space="preserve">ek </w:t>
      </w:r>
      <w:r w:rsidR="00A908E1" w:rsidRPr="008235BD">
        <w:t>v průběhu jednání</w:t>
      </w:r>
      <w:r w:rsidR="00A908E1">
        <w:t xml:space="preserve"> o</w:t>
      </w:r>
      <w:r w:rsidR="00753A65">
        <w:t> </w:t>
      </w:r>
      <w:r w:rsidR="00A908E1">
        <w:t>předběžných nabídkách.</w:t>
      </w:r>
    </w:p>
    <w:p w14:paraId="0805126A" w14:textId="77777777" w:rsidR="00E570FE" w:rsidRDefault="00E570FE" w:rsidP="009A6E35">
      <w:pPr>
        <w:pStyle w:val="1nadpis"/>
      </w:pPr>
      <w:bookmarkStart w:id="56" w:name="_Toc177723911"/>
      <w:r w:rsidRPr="00E406F3">
        <w:t>Prohlídka místa plnění</w:t>
      </w:r>
      <w:bookmarkEnd w:id="56"/>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9A6E35">
      <w:pPr>
        <w:pStyle w:val="1nadpis"/>
      </w:pPr>
      <w:bookmarkStart w:id="57" w:name="_Toc177723912"/>
      <w:r>
        <w:t>Vysvětlení zadávací dokumentace</w:t>
      </w:r>
      <w:bookmarkEnd w:id="57"/>
    </w:p>
    <w:p w14:paraId="72A591D2" w14:textId="033C1983" w:rsidR="00B91FA8" w:rsidRPr="00D64103" w:rsidRDefault="00E669BD" w:rsidP="00B91FA8">
      <w:pPr>
        <w:pStyle w:val="2sltext"/>
      </w:pPr>
      <w:bookmarkStart w:id="58" w:name="_Ref458065945"/>
      <w:r w:rsidRPr="000375E5">
        <w:t xml:space="preserve">Zadavatel může v souladu s § 98 odst. 1 zákona </w:t>
      </w:r>
      <w:r w:rsidRPr="000375E5">
        <w:rPr>
          <w:b/>
        </w:rPr>
        <w:t>zadávací dokumentaci vysvětlit, pokud takové vysvětlení</w:t>
      </w:r>
      <w:r w:rsidRPr="000375E5">
        <w:t xml:space="preserve">, případně související dokumenty, </w:t>
      </w:r>
      <w:r w:rsidRPr="000375E5">
        <w:rPr>
          <w:b/>
        </w:rPr>
        <w:t xml:space="preserve">uveřejní na profilu zadavatele, a to </w:t>
      </w:r>
      <w:r w:rsidRPr="00D64103">
        <w:rPr>
          <w:b/>
        </w:rPr>
        <w:t xml:space="preserve">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Content>
          <w:r w:rsidR="00630172">
            <w:rPr>
              <w:b/>
            </w:rPr>
            <w:t>5 pracovních dnů</w:t>
          </w:r>
        </w:sdtContent>
      </w:sdt>
      <w:r w:rsidRPr="00D64103">
        <w:rPr>
          <w:b/>
        </w:rPr>
        <w:t xml:space="preserve"> před skončením lhůty </w:t>
      </w:r>
      <w:r w:rsidR="00B10799" w:rsidRPr="000375E5">
        <w:rPr>
          <w:b/>
        </w:rPr>
        <w:t xml:space="preserve">pro podání </w:t>
      </w:r>
      <w:r w:rsidR="00B10799" w:rsidRPr="00F95FD4">
        <w:rPr>
          <w:rFonts w:asciiTheme="minorHAnsi" w:hAnsiTheme="minorHAnsi" w:cstheme="minorHAnsi"/>
          <w:b/>
        </w:rPr>
        <w:t>žádostí o účast/předběžných nabídek/nabídek</w:t>
      </w:r>
      <w:r w:rsidRPr="00D64103">
        <w:t>.</w:t>
      </w:r>
      <w:bookmarkEnd w:id="58"/>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712A1960" w:rsidR="00B91FA8" w:rsidRPr="002356AB" w:rsidRDefault="00CA7D82" w:rsidP="001F6A0E">
      <w:pPr>
        <w:pStyle w:val="2sltext"/>
      </w:pPr>
      <w:r w:rsidRPr="002356AB">
        <w:rPr>
          <w:b/>
        </w:rPr>
        <w:t>Žádost o vysvětlení zadávací dokumentace</w:t>
      </w:r>
      <w:r w:rsidR="001F6A0E" w:rsidRPr="002356AB">
        <w:t xml:space="preserve"> </w:t>
      </w:r>
      <w:r w:rsidR="00DF4488" w:rsidRPr="002356AB">
        <w:t>musí</w:t>
      </w:r>
      <w:r w:rsidR="001F6A0E" w:rsidRPr="002356AB">
        <w:t xml:space="preserve"> dodavatelé </w:t>
      </w:r>
      <w:r w:rsidR="001F6A0E" w:rsidRPr="002356AB">
        <w:rPr>
          <w:b/>
        </w:rPr>
        <w:t>zasílat v</w:t>
      </w:r>
      <w:r w:rsidR="001F6A0E" w:rsidRPr="002356AB">
        <w:t xml:space="preserve"> </w:t>
      </w:r>
      <w:r w:rsidR="001F6A0E" w:rsidRPr="002356AB">
        <w:rPr>
          <w:b/>
        </w:rPr>
        <w:t xml:space="preserve">písemné formě </w:t>
      </w:r>
      <w:r w:rsidR="000375E5" w:rsidRPr="002356AB">
        <w:rPr>
          <w:b/>
        </w:rPr>
        <w:t>v elektronické podobě</w:t>
      </w:r>
      <w:r w:rsidR="000375E5" w:rsidRPr="002356AB">
        <w:t xml:space="preserve"> </w:t>
      </w:r>
      <w:r w:rsidR="001F6A0E" w:rsidRPr="002356AB">
        <w:t xml:space="preserve">k rukám </w:t>
      </w:r>
      <w:r w:rsidR="00F648D4" w:rsidRPr="002356AB">
        <w:t>zadavatele</w:t>
      </w:r>
      <w:r w:rsidR="009A2624" w:rsidRPr="002356AB">
        <w:t xml:space="preserve">, </w:t>
      </w:r>
      <w:r w:rsidR="002356AB" w:rsidRPr="002356AB">
        <w:t xml:space="preserve">a to </w:t>
      </w:r>
      <w:r w:rsidR="002356AB" w:rsidRPr="002356AB">
        <w:rPr>
          <w:b/>
          <w:bCs/>
        </w:rPr>
        <w:t xml:space="preserve">výhradně prostřednictvím elektronického nástroje </w:t>
      </w:r>
      <w:bookmarkStart w:id="59" w:name="_Hlk161409980"/>
      <w:r w:rsidR="002356AB" w:rsidRPr="002356AB">
        <w:rPr>
          <w:b/>
          <w:bCs/>
        </w:rPr>
        <w:t xml:space="preserve">dostupného na internetové adrese veřejné zakázky </w:t>
      </w:r>
      <w:r w:rsidR="002356AB" w:rsidRPr="002356AB">
        <w:t xml:space="preserve">uvedené v čl. </w:t>
      </w:r>
      <w:r w:rsidR="002356AB" w:rsidRPr="002356AB">
        <w:fldChar w:fldCharType="begin"/>
      </w:r>
      <w:r w:rsidR="002356AB" w:rsidRPr="002356AB">
        <w:instrText xml:space="preserve"> REF _Ref458064726 \r \h  \* MERGEFORMAT </w:instrText>
      </w:r>
      <w:r w:rsidR="002356AB" w:rsidRPr="002356AB">
        <w:fldChar w:fldCharType="separate"/>
      </w:r>
      <w:r w:rsidR="00BF424A">
        <w:t>1</w:t>
      </w:r>
      <w:r w:rsidR="002356AB" w:rsidRPr="002356AB">
        <w:fldChar w:fldCharType="end"/>
      </w:r>
      <w:r w:rsidR="002356AB" w:rsidRPr="002356AB">
        <w:t xml:space="preserve"> dokumentace zadávacího řízení</w:t>
      </w:r>
      <w:bookmarkEnd w:id="59"/>
      <w:r w:rsidR="002356AB" w:rsidRPr="002356AB">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lastRenderedPageBreak/>
        <w:t>Pokud o vysvětlení zadávací dokumentace písemně požádá dodavatel, zadavatel vysvětlení uveřejní, odešle nebo předá včetně přesného znění žádosti bez identifikace tohoto dodavatele.</w:t>
      </w:r>
    </w:p>
    <w:p w14:paraId="57847B19" w14:textId="20944AB6" w:rsidR="00B91FA8" w:rsidRPr="00231899" w:rsidRDefault="00B91FA8" w:rsidP="00B91FA8">
      <w:pPr>
        <w:pStyle w:val="2sltext"/>
        <w:rPr>
          <w:bCs/>
        </w:rPr>
      </w:pPr>
      <w:r w:rsidRPr="00231899">
        <w:rPr>
          <w:bCs/>
        </w:rPr>
        <w:t xml:space="preserve">Zadavatel není povinen vysvětlení poskytnout, pokud není žádost o vysvětlení doručena včas, a to alespoň 3 pracovní dny před uplynutím lhůty podle odst. </w:t>
      </w:r>
      <w:r w:rsidR="00533217" w:rsidRPr="00231899">
        <w:rPr>
          <w:bCs/>
        </w:rPr>
        <w:fldChar w:fldCharType="begin"/>
      </w:r>
      <w:r w:rsidR="00782C01" w:rsidRPr="00231899">
        <w:rPr>
          <w:bCs/>
        </w:rPr>
        <w:instrText xml:space="preserve"> REF _Ref458065945 \r \h  \* MERGEFORMAT </w:instrText>
      </w:r>
      <w:r w:rsidR="00533217" w:rsidRPr="00231899">
        <w:rPr>
          <w:bCs/>
        </w:rPr>
      </w:r>
      <w:r w:rsidR="00533217" w:rsidRPr="00231899">
        <w:rPr>
          <w:bCs/>
        </w:rPr>
        <w:fldChar w:fldCharType="separate"/>
      </w:r>
      <w:r w:rsidR="00BF424A">
        <w:rPr>
          <w:bCs/>
        </w:rPr>
        <w:t>15.1</w:t>
      </w:r>
      <w:r w:rsidR="00533217" w:rsidRPr="00231899">
        <w:rPr>
          <w:bCs/>
        </w:rPr>
        <w:fldChar w:fldCharType="end"/>
      </w:r>
      <w:r w:rsidRPr="00231899">
        <w:rPr>
          <w:bCs/>
        </w:rPr>
        <w:t xml:space="preserve"> dokumentace zadávacího řízení.</w:t>
      </w:r>
    </w:p>
    <w:p w14:paraId="10735B68" w14:textId="2E33366F"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BF424A">
        <w:t>15.1</w:t>
      </w:r>
      <w:r w:rsidR="00533217">
        <w:fldChar w:fldCharType="end"/>
      </w:r>
      <w:r w:rsidRPr="00B91FA8">
        <w:t xml:space="preserve"> dokumentace zadávacího řízení.</w:t>
      </w:r>
    </w:p>
    <w:p w14:paraId="348658C8" w14:textId="33A4D77E" w:rsidR="009E24E8" w:rsidRDefault="009E24E8" w:rsidP="00FB1BE3">
      <w:pPr>
        <w:pStyle w:val="2sltext"/>
      </w:pPr>
      <w:r w:rsidRPr="006E68DA">
        <w:t xml:space="preserve">Pokud je žádost o vysvětlení zadávací dokumentace doručena včas a zadavatel neuveřejní, neodešle nebo nepředá vysvětlení do 3 pracovních dnů, </w:t>
      </w:r>
      <w:r w:rsidR="00B10799" w:rsidRPr="00F95FD4">
        <w:rPr>
          <w:rFonts w:asciiTheme="minorHAnsi" w:hAnsiTheme="minorHAnsi" w:cstheme="minorHAnsi"/>
        </w:rPr>
        <w:t>prodlouží lhůtu pro podání žádostí o</w:t>
      </w:r>
      <w:r w:rsidR="00B10799">
        <w:rPr>
          <w:rFonts w:asciiTheme="minorHAnsi" w:hAnsiTheme="minorHAnsi" w:cstheme="minorHAnsi"/>
        </w:rPr>
        <w:t> </w:t>
      </w:r>
      <w:r w:rsidR="00B10799" w:rsidRPr="00F95FD4">
        <w:rPr>
          <w:rFonts w:asciiTheme="minorHAnsi" w:hAnsiTheme="minorHAnsi" w:cstheme="minorHAnsi"/>
        </w:rPr>
        <w:t>účast/předběžných nabídek/nabídek nejméně o tolik pracovních dnů</w:t>
      </w:r>
      <w:r w:rsidRPr="006E68DA">
        <w:t>, o kolik přesáhla doba od doručení žádosti o vysvětlení zadávací dokumentace do uveřejnění, odeslání nebo předání vysvětlení 3 pracovní dny.</w:t>
      </w:r>
    </w:p>
    <w:p w14:paraId="2108CCBF" w14:textId="315370D0"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zadavatel</w:t>
      </w:r>
      <w:r w:rsidR="009A6E35">
        <w:t xml:space="preserve"> je odešle, předá nebo jinak zpřístupní</w:t>
      </w:r>
      <w:r w:rsidRPr="00FB1BE3">
        <w:t xml:space="preserve"> všem dodavatelům, kteří podali 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BF424A">
        <w:t>15.1</w:t>
      </w:r>
      <w:r w:rsidR="00533217">
        <w:fldChar w:fldCharType="end"/>
      </w:r>
      <w:r w:rsidRPr="00FB1BE3">
        <w:t xml:space="preserve"> dokumentace zadávacího řízení se v takovém případě nepoužije.</w:t>
      </w:r>
    </w:p>
    <w:p w14:paraId="1510BE5D" w14:textId="28C46008" w:rsidR="00B10799" w:rsidRDefault="00B10799" w:rsidP="00FB1BE3">
      <w:pPr>
        <w:pStyle w:val="2sltext"/>
      </w:pPr>
      <w:r>
        <w:t>Na vysvětlení zadávacích podmínek obsažených ve výzvách</w:t>
      </w:r>
      <w:r w:rsidR="00745895">
        <w:t xml:space="preserve"> </w:t>
      </w:r>
      <w:r>
        <w:t>podle přílohy č. 6 zákona</w:t>
      </w:r>
      <w:r w:rsidR="00745895">
        <w:t>, zejm. ve výzvě k podání předběžných nabídek a výzvě k podání nabídek,</w:t>
      </w:r>
      <w:r>
        <w:t xml:space="preserve"> se tento článek dokumentace zadávacího řízení použije obdobně.</w:t>
      </w:r>
    </w:p>
    <w:p w14:paraId="69A377ED" w14:textId="77777777" w:rsidR="006B5467" w:rsidRDefault="006B5467" w:rsidP="009A6E35">
      <w:pPr>
        <w:pStyle w:val="1nadpis"/>
      </w:pPr>
      <w:bookmarkStart w:id="60" w:name="_Toc177723913"/>
      <w:r w:rsidRPr="006B5467">
        <w:t>Změna nebo doplnění zadávací dokumentace</w:t>
      </w:r>
      <w:bookmarkEnd w:id="60"/>
    </w:p>
    <w:p w14:paraId="3F3CB64F" w14:textId="2757BFF8" w:rsidR="006B5467" w:rsidRDefault="006B5467" w:rsidP="006B5467">
      <w:pPr>
        <w:pStyle w:val="2sltext"/>
      </w:pPr>
      <w:r>
        <w:t xml:space="preserve">Zadavatel může </w:t>
      </w:r>
      <w:r w:rsidRPr="006B5467">
        <w:t xml:space="preserve">před uplynutím lhůty </w:t>
      </w:r>
      <w:r w:rsidR="006163A7">
        <w:t xml:space="preserve">pro podání </w:t>
      </w:r>
      <w:r w:rsidR="00745895">
        <w:t>žádostí o účast/předběžných nabídek/</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65E961BB" w:rsidR="006B5467" w:rsidRPr="006163A7" w:rsidRDefault="006B5467" w:rsidP="006B5467">
      <w:pPr>
        <w:pStyle w:val="2sltext"/>
      </w:pPr>
      <w:r w:rsidRPr="006163A7">
        <w:t xml:space="preserve">Pokud to povaha doplnění nebo změny zadávací dokumentace vyžaduje, zadavatel současně přiměřeně prodlouží lhůtu </w:t>
      </w:r>
      <w:r w:rsidR="00745895" w:rsidRPr="00F77E83">
        <w:t>pro podání žádostí o účast</w:t>
      </w:r>
      <w:r w:rsidR="00745895">
        <w:t>/předběžných nabídek/nabídek</w:t>
      </w:r>
      <w:r w:rsidRPr="006163A7">
        <w:t xml:space="preserve">.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310D9E46" w14:textId="11F8B1E9" w:rsidR="00745895" w:rsidRDefault="00745895" w:rsidP="006B5467">
      <w:pPr>
        <w:pStyle w:val="2sltext"/>
      </w:pPr>
      <w:r>
        <w:t>Na změnu nebo doplnění zadávacích podmínek obsažených ve výzvách podle přílohy č. 6 zákona, zejm. ve výzvě k podání předběžných nabídek a výzvě k podání nabídek, se tento článek dokumentace zadávacího řízení použije obdobně.</w:t>
      </w:r>
    </w:p>
    <w:p w14:paraId="1A9F53DB" w14:textId="77777777" w:rsidR="008E019C" w:rsidRPr="00B207F0" w:rsidRDefault="008E019C" w:rsidP="009A6E35">
      <w:pPr>
        <w:pStyle w:val="1nadpis"/>
      </w:pPr>
      <w:bookmarkStart w:id="61" w:name="_Toc177723914"/>
      <w:bookmarkStart w:id="62" w:name="_Toc331152225"/>
      <w:bookmarkStart w:id="63" w:name="_Ref409601104"/>
      <w:bookmarkStart w:id="64" w:name="_Ref437611882"/>
      <w:bookmarkStart w:id="65" w:name="_Ref437612422"/>
      <w:bookmarkStart w:id="66" w:name="_Ref437612498"/>
      <w:bookmarkStart w:id="67" w:name="_Ref437612704"/>
      <w:bookmarkStart w:id="68" w:name="_Ref213601575"/>
      <w:r w:rsidRPr="00B207F0">
        <w:t>Zadávací lhůta</w:t>
      </w:r>
      <w:bookmarkEnd w:id="61"/>
    </w:p>
    <w:p w14:paraId="49AE51A4" w14:textId="42CA1079" w:rsidR="002D56A0" w:rsidRPr="00B207F0" w:rsidRDefault="00FB1F2A" w:rsidP="00FB1F2A">
      <w:pPr>
        <w:pStyle w:val="2sltext"/>
      </w:pPr>
      <w:r>
        <w:t>Zadavatel nestanovuje zadávací lhůtu.</w:t>
      </w:r>
    </w:p>
    <w:p w14:paraId="7678CAC1" w14:textId="77777777" w:rsidR="0080380B" w:rsidRPr="00B207F0" w:rsidRDefault="0080380B" w:rsidP="009A6E35">
      <w:pPr>
        <w:pStyle w:val="1nadpis"/>
      </w:pPr>
      <w:bookmarkStart w:id="69" w:name="_Ref464632793"/>
      <w:bookmarkStart w:id="70" w:name="_Toc177723915"/>
      <w:r w:rsidRPr="00B207F0">
        <w:lastRenderedPageBreak/>
        <w:t>Jistota</w:t>
      </w:r>
      <w:bookmarkEnd w:id="69"/>
      <w:bookmarkEnd w:id="70"/>
    </w:p>
    <w:p w14:paraId="6767229C" w14:textId="54D0161D" w:rsidR="009B0CC9" w:rsidRPr="0082063B" w:rsidRDefault="00FB1F2A" w:rsidP="000F218F">
      <w:pPr>
        <w:pStyle w:val="2sltext"/>
      </w:pPr>
      <w:r>
        <w:t>Zadavatel nepožaduje poskytnutí jistoty.</w:t>
      </w:r>
    </w:p>
    <w:p w14:paraId="4431C8CE" w14:textId="144A665B" w:rsidR="00A53407" w:rsidRPr="009A50A6" w:rsidRDefault="006033F5" w:rsidP="003961E2">
      <w:pPr>
        <w:pStyle w:val="1nadpis"/>
      </w:pPr>
      <w:bookmarkStart w:id="71" w:name="_Toc177723916"/>
      <w:r w:rsidRPr="009A50A6">
        <w:t>Další p</w:t>
      </w:r>
      <w:r w:rsidR="009B11D8" w:rsidRPr="009A50A6">
        <w:t xml:space="preserve">odmínky a </w:t>
      </w:r>
      <w:r w:rsidR="009B11D8" w:rsidRPr="003961E2">
        <w:t>požadavky</w:t>
      </w:r>
      <w:r w:rsidR="009B11D8" w:rsidRPr="009A50A6">
        <w:t xml:space="preserve"> na zpracování a podání </w:t>
      </w:r>
      <w:r w:rsidR="004C62EB">
        <w:t>žádosti o účast</w:t>
      </w:r>
      <w:bookmarkEnd w:id="71"/>
    </w:p>
    <w:p w14:paraId="44F15FC7" w14:textId="6ED4BF40" w:rsidR="004954D5" w:rsidRPr="00045CE6" w:rsidRDefault="004C62EB" w:rsidP="003961E2">
      <w:pPr>
        <w:pStyle w:val="2sltext"/>
      </w:pPr>
      <w:r>
        <w:t>Ž</w:t>
      </w:r>
      <w:r w:rsidRPr="004C62EB">
        <w:t>ádosti o účast</w:t>
      </w:r>
      <w:r w:rsidR="00837FBA" w:rsidRPr="00A53407">
        <w:t xml:space="preserve"> se podávají </w:t>
      </w:r>
      <w:r w:rsidR="00837FBA" w:rsidRPr="00313E01">
        <w:rPr>
          <w:b/>
          <w:bCs/>
        </w:rPr>
        <w:t xml:space="preserve">písemně v </w:t>
      </w:r>
      <w:r w:rsidR="00B0750C" w:rsidRPr="00313E01">
        <w:rPr>
          <w:rStyle w:val="Podtreno"/>
          <w:u w:val="none"/>
        </w:rPr>
        <w:t>elektronické</w:t>
      </w:r>
      <w:r w:rsidR="00B0750C" w:rsidRPr="00045CE6">
        <w:rPr>
          <w:rStyle w:val="Podtreno"/>
          <w:u w:val="none"/>
        </w:rPr>
        <w:t xml:space="preserve"> podobě</w:t>
      </w:r>
      <w:r w:rsidR="00837FBA" w:rsidRPr="00045CE6">
        <w:t>.</w:t>
      </w:r>
    </w:p>
    <w:p w14:paraId="027F3706" w14:textId="16747444" w:rsidR="0015255A" w:rsidRPr="006033F5" w:rsidRDefault="004C62EB" w:rsidP="00AA2F5E">
      <w:pPr>
        <w:pStyle w:val="2sltext"/>
      </w:pPr>
      <w:r>
        <w:t>Ž</w:t>
      </w:r>
      <w:r w:rsidRPr="004C62EB">
        <w:t>ádost o účast</w:t>
      </w:r>
      <w:r w:rsidR="0026406E" w:rsidRPr="00045CE6">
        <w:t xml:space="preserve"> v elektronické podobě musí být podána </w:t>
      </w:r>
      <w:r w:rsidR="0026406E" w:rsidRPr="00045CE6">
        <w:rPr>
          <w:b/>
        </w:rPr>
        <w:t>prostřednictvím elektronického nástroje</w:t>
      </w:r>
      <w:r w:rsidR="000B4B9A">
        <w:rPr>
          <w:b/>
        </w:rPr>
        <w:t xml:space="preserve"> </w:t>
      </w:r>
      <w:r w:rsidR="000B4B9A" w:rsidRPr="000B4B9A">
        <w:rPr>
          <w:b/>
        </w:rPr>
        <w:t>dostupného</w:t>
      </w:r>
      <w:r w:rsidR="000B4B9A">
        <w:rPr>
          <w:b/>
        </w:rPr>
        <w:t xml:space="preserve"> na</w:t>
      </w:r>
      <w:r w:rsidR="000B4B9A" w:rsidRPr="000B4B9A">
        <w:rPr>
          <w:b/>
        </w:rPr>
        <w:t xml:space="preserve"> </w:t>
      </w:r>
      <w:r w:rsidR="000B4B9A" w:rsidRPr="002356AB">
        <w:rPr>
          <w:b/>
          <w:bCs/>
        </w:rPr>
        <w:t xml:space="preserve">internetové adrese veřejné zakázky </w:t>
      </w:r>
      <w:r w:rsidR="000B4B9A" w:rsidRPr="000B4B9A">
        <w:rPr>
          <w:b/>
          <w:bCs/>
        </w:rPr>
        <w:t xml:space="preserve">uvedené v čl. </w:t>
      </w:r>
      <w:r w:rsidR="000B4B9A" w:rsidRPr="000B4B9A">
        <w:rPr>
          <w:b/>
          <w:bCs/>
        </w:rPr>
        <w:fldChar w:fldCharType="begin"/>
      </w:r>
      <w:r w:rsidR="000B4B9A" w:rsidRPr="000B4B9A">
        <w:rPr>
          <w:b/>
          <w:bCs/>
        </w:rPr>
        <w:instrText xml:space="preserve"> REF _Ref458064726 \r \h  \* MERGEFORMAT </w:instrText>
      </w:r>
      <w:r w:rsidR="000B4B9A" w:rsidRPr="000B4B9A">
        <w:rPr>
          <w:b/>
          <w:bCs/>
        </w:rPr>
      </w:r>
      <w:r w:rsidR="000B4B9A" w:rsidRPr="000B4B9A">
        <w:rPr>
          <w:b/>
          <w:bCs/>
        </w:rPr>
        <w:fldChar w:fldCharType="separate"/>
      </w:r>
      <w:r w:rsidR="00BF424A">
        <w:rPr>
          <w:b/>
          <w:bCs/>
        </w:rPr>
        <w:t>1</w:t>
      </w:r>
      <w:r w:rsidR="000B4B9A" w:rsidRPr="000B4B9A">
        <w:rPr>
          <w:b/>
          <w:bCs/>
        </w:rPr>
        <w:fldChar w:fldCharType="end"/>
      </w:r>
      <w:r w:rsidR="000B4B9A" w:rsidRPr="000B4B9A">
        <w:rPr>
          <w:b/>
          <w:bCs/>
        </w:rPr>
        <w:t xml:space="preserve"> dokumentace zadávacího řízení</w:t>
      </w:r>
      <w:r w:rsidR="0026406E" w:rsidRPr="000B4B9A">
        <w:rPr>
          <w:b/>
          <w:bCs/>
        </w:rPr>
        <w:t>.</w:t>
      </w:r>
      <w:r w:rsidR="0026406E" w:rsidRPr="006033F5">
        <w:t xml:space="preserve"> </w:t>
      </w:r>
      <w:r w:rsidR="00AA2F5E" w:rsidRPr="00AA2F5E">
        <w:t xml:space="preserve">Podání </w:t>
      </w:r>
      <w:r>
        <w:t>žádosti o účast</w:t>
      </w:r>
      <w:r w:rsidR="00AA2F5E" w:rsidRPr="00AA2F5E">
        <w:t xml:space="preserve"> v listinné podobě nebo v jiné elektronické podobě mimo elektronický nástroj se nepřipouští.</w:t>
      </w:r>
      <w:r w:rsidR="00AA2F5E">
        <w:t xml:space="preserve"> </w:t>
      </w:r>
      <w:r w:rsidR="0015255A" w:rsidRPr="006033F5">
        <w:t xml:space="preserve">Dodavatel, který má v úmyslu podat </w:t>
      </w:r>
      <w:r w:rsidRPr="004C62EB">
        <w:t>žádost o účast</w:t>
      </w:r>
      <w:r w:rsidR="0015255A" w:rsidRPr="006033F5">
        <w:t xml:space="preserve"> na veřejnou zakázku, je povinen zaregistrovat se na výše uvedené adrese elektronického nástroje. Podání </w:t>
      </w:r>
      <w:bookmarkStart w:id="72" w:name="_Hlk161646465"/>
      <w:r>
        <w:t>žádosti o účast</w:t>
      </w:r>
      <w:bookmarkEnd w:id="72"/>
      <w:r w:rsidR="0015255A" w:rsidRPr="006033F5">
        <w:t xml:space="preserve"> je možné až po registraci a přihlášení do elektronického nástroje</w:t>
      </w:r>
      <w:r w:rsidR="0015255A" w:rsidRPr="00AA2F5E">
        <w:rPr>
          <w:lang w:val="en-US"/>
        </w:rPr>
        <w:t>.</w:t>
      </w:r>
    </w:p>
    <w:p w14:paraId="487915F6" w14:textId="714A74EC" w:rsidR="00E75BB9" w:rsidRPr="006033F5" w:rsidRDefault="004C62EB" w:rsidP="00710600">
      <w:pPr>
        <w:pStyle w:val="2sltext"/>
      </w:pPr>
      <w:r w:rsidRPr="00FB5069">
        <w:t xml:space="preserve">Nápovědu včetně technických požadavků a pokynů k podání elektronické </w:t>
      </w:r>
      <w:r>
        <w:t>žádosti o účast</w:t>
      </w:r>
      <w:r w:rsidRPr="00FB5069">
        <w:t xml:space="preserve"> dodavatelé naleznou zde: </w:t>
      </w:r>
      <w:hyperlink r:id="rId15" w:history="1">
        <w:r w:rsidRPr="00FB5069">
          <w:rPr>
            <w:rStyle w:val="Hypertextovodkaz"/>
          </w:rPr>
          <w:t>https://zakazky.szif.cz/manual.html</w:t>
        </w:r>
      </w:hyperlink>
      <w:r>
        <w:t>.</w:t>
      </w:r>
      <w:r w:rsidRPr="00FB5069">
        <w:t xml:space="preserve"> </w:t>
      </w:r>
      <w:r>
        <w:t>V případě technických obtíží spojených s elektronickým nástrojem lze kontaktovat technickou podporu elektronického nástroje</w:t>
      </w:r>
      <w:r w:rsidRPr="00FB5069">
        <w:t xml:space="preserve">, a to na následujících kontaktech: </w:t>
      </w:r>
      <w:r>
        <w:t xml:space="preserve">e-mail: </w:t>
      </w:r>
      <w:hyperlink r:id="rId16" w:history="1">
        <w:r w:rsidRPr="00FD0A7D">
          <w:rPr>
            <w:rStyle w:val="Hypertextovodkaz"/>
          </w:rPr>
          <w:t>podpora@ezak.cz</w:t>
        </w:r>
      </w:hyperlink>
      <w:r w:rsidRPr="00FB5069">
        <w:t>, tel.</w:t>
      </w:r>
      <w:r>
        <w:t>:</w:t>
      </w:r>
      <w:r w:rsidRPr="00FB5069">
        <w:t xml:space="preserve"> +420 538 702</w:t>
      </w:r>
      <w:r>
        <w:t> </w:t>
      </w:r>
      <w:r w:rsidRPr="00FB5069">
        <w:t>719.</w:t>
      </w:r>
    </w:p>
    <w:p w14:paraId="1FE2DF2F" w14:textId="31D518C4" w:rsidR="00A53407" w:rsidRPr="0037001E" w:rsidRDefault="004C62EB" w:rsidP="0015255A">
      <w:pPr>
        <w:pStyle w:val="2sltext"/>
      </w:pPr>
      <w:r>
        <w:rPr>
          <w:bCs/>
        </w:rPr>
        <w:t>Ž</w:t>
      </w:r>
      <w:r w:rsidRPr="004C62EB">
        <w:rPr>
          <w:bCs/>
        </w:rPr>
        <w:t>ádosti o účast</w:t>
      </w:r>
      <w:r w:rsidR="00A53407" w:rsidRPr="00A53407">
        <w:rPr>
          <w:bCs/>
        </w:rPr>
        <w:t xml:space="preserve"> mohou být podány </w:t>
      </w:r>
      <w:r w:rsidR="00A53407" w:rsidRPr="008C16EF">
        <w:rPr>
          <w:b/>
          <w:bCs/>
        </w:rPr>
        <w:t>pouze v českém jazyce</w:t>
      </w:r>
      <w:r w:rsidR="00FE4AFF" w:rsidRPr="009A50A6">
        <w:t>, pokud zákon nebo zadavatel v zadávací dokumentaci nestanoví jinak</w:t>
      </w:r>
      <w:r w:rsidR="00A53407" w:rsidRPr="009A50A6">
        <w:t>.</w:t>
      </w:r>
      <w:r w:rsidR="000B4B9A" w:rsidRPr="009A50A6">
        <w:t xml:space="preserve"> Doklady</w:t>
      </w:r>
      <w:r w:rsidR="000B4B9A" w:rsidRPr="000B4B9A">
        <w:rPr>
          <w:bCs/>
        </w:rPr>
        <w:t>, které jsou vyhotoveny v jiném než českém jazyce, musí být předloženy spolu s překladem do českého jazyka</w:t>
      </w:r>
      <w:r w:rsidR="001627B9" w:rsidRPr="009A50A6">
        <w:t>, pokud zákon nebo zadavatel v zadávací dokumentaci nestanoví jinak.</w:t>
      </w:r>
      <w:r w:rsidR="001627B9">
        <w:rPr>
          <w:bCs/>
        </w:rPr>
        <w:t xml:space="preserve"> </w:t>
      </w:r>
      <w:r w:rsidR="000B4B9A" w:rsidRPr="000B4B9A">
        <w:rPr>
          <w:bCs/>
        </w:rPr>
        <w:t xml:space="preserve">Doklady ve slovenském jazyce a doklady o vzdělání </w:t>
      </w:r>
      <w:r w:rsidR="00400804">
        <w:rPr>
          <w:bCs/>
        </w:rPr>
        <w:t xml:space="preserve">nebo certifikaci </w:t>
      </w:r>
      <w:r w:rsidR="000B4B9A" w:rsidRPr="000B4B9A">
        <w:rPr>
          <w:bCs/>
        </w:rPr>
        <w:t>v</w:t>
      </w:r>
      <w:r w:rsidR="00753A65">
        <w:rPr>
          <w:bCs/>
        </w:rPr>
        <w:t> </w:t>
      </w:r>
      <w:r w:rsidR="000B4B9A" w:rsidRPr="000B4B9A">
        <w:rPr>
          <w:bCs/>
        </w:rPr>
        <w:t xml:space="preserve">latinském </w:t>
      </w:r>
      <w:r w:rsidR="00400804">
        <w:rPr>
          <w:bCs/>
        </w:rPr>
        <w:t xml:space="preserve">nebo anglickém </w:t>
      </w:r>
      <w:r w:rsidR="000B4B9A" w:rsidRPr="000B4B9A">
        <w:rPr>
          <w:bCs/>
        </w:rPr>
        <w:t>jazyce se předkládají bez překladu do českého jazyka. Odborné termíny a</w:t>
      </w:r>
      <w:r w:rsidR="00753A65">
        <w:rPr>
          <w:bCs/>
        </w:rPr>
        <w:t> </w:t>
      </w:r>
      <w:r w:rsidR="000B4B9A" w:rsidRPr="000B4B9A">
        <w:rPr>
          <w:bCs/>
        </w:rPr>
        <w:t>názvosloví lze uvést v anglickém jazyce bez předložení překladu do českého jazyka. Zadavatel je oprávněn požadovat překlad do českého jazyka, popřípadě ověřený překlad do českého jazyka, pokud by mu vznikly jakékoliv pochybnosti či nejasnosti.</w:t>
      </w:r>
    </w:p>
    <w:p w14:paraId="5D98CFC9" w14:textId="145F78A9" w:rsidR="00D72ACC" w:rsidRDefault="00045CE6" w:rsidP="00D72ACC">
      <w:pPr>
        <w:pStyle w:val="2sltext"/>
      </w:pPr>
      <w:r w:rsidRPr="00045CE6">
        <w:t xml:space="preserve">K </w:t>
      </w:r>
      <w:r w:rsidR="004C62EB">
        <w:t>žádosti o účast</w:t>
      </w:r>
      <w:r w:rsidRPr="00045CE6">
        <w:t>, která nebyla zadavateli doručena ve lhůtě nebo způsobem stanoveným v</w:t>
      </w:r>
      <w:r w:rsidR="00753A65">
        <w:t> </w:t>
      </w:r>
      <w:r w:rsidRPr="00045CE6">
        <w:t>zadávací dokumentaci, se nepřihlíží.</w:t>
      </w:r>
    </w:p>
    <w:p w14:paraId="4A683753" w14:textId="2778A99A" w:rsidR="00D63BEF" w:rsidRPr="00D63BEF" w:rsidRDefault="00D63BEF" w:rsidP="00D63BEF">
      <w:pPr>
        <w:pStyle w:val="2sltext"/>
      </w:pPr>
      <w:r w:rsidRPr="00D63BEF">
        <w:t>Dodavatel může podat v zadávacím řízení</w:t>
      </w:r>
      <w:r w:rsidR="006033F5">
        <w:t xml:space="preserve"> </w:t>
      </w:r>
      <w:r w:rsidRPr="00D63BEF">
        <w:t xml:space="preserve">jen jednu </w:t>
      </w:r>
      <w:r w:rsidR="004C62EB">
        <w:t>žádost o účast</w:t>
      </w:r>
      <w:r w:rsidRPr="00D63BEF">
        <w:t>.</w:t>
      </w:r>
    </w:p>
    <w:p w14:paraId="0281F867" w14:textId="562B7175" w:rsidR="003961E2" w:rsidRPr="00491EAE" w:rsidRDefault="003961E2" w:rsidP="003961E2">
      <w:pPr>
        <w:pStyle w:val="2margrubrika"/>
      </w:pPr>
      <w:bookmarkStart w:id="73" w:name="_Ref437612532"/>
      <w:bookmarkStart w:id="74" w:name="_Ref469915383"/>
      <w:r>
        <w:t xml:space="preserve">Forma </w:t>
      </w:r>
      <w:r w:rsidR="0020752C">
        <w:t>žádosti o účast</w:t>
      </w:r>
    </w:p>
    <w:p w14:paraId="2C284960" w14:textId="10DBB1BB" w:rsidR="00BE0BA6" w:rsidRPr="00E406F3" w:rsidRDefault="00BE0BA6" w:rsidP="006033F5">
      <w:pPr>
        <w:pStyle w:val="2sltext"/>
        <w:keepNext/>
        <w:spacing w:after="120"/>
      </w:pPr>
      <w:bookmarkStart w:id="75" w:name="_Ref468799894"/>
      <w:bookmarkStart w:id="76" w:name="_Ref437612547"/>
      <w:bookmarkEnd w:id="73"/>
      <w:bookmarkEnd w:id="74"/>
      <w:r w:rsidRPr="00E406F3">
        <w:t>V</w:t>
      </w:r>
      <w:r w:rsidR="0020752C">
        <w:t> žádosti o účast</w:t>
      </w:r>
      <w:r w:rsidRPr="00E406F3">
        <w:t xml:space="preserve"> musejí být na krycím listu uvedeny</w:t>
      </w:r>
      <w:bookmarkEnd w:id="75"/>
      <w:r w:rsidR="001B0374">
        <w:t>:</w:t>
      </w:r>
    </w:p>
    <w:p w14:paraId="2093AE03" w14:textId="77777777" w:rsidR="00BE0BA6" w:rsidRPr="004E5848" w:rsidRDefault="00BE0BA6" w:rsidP="00BE0BA6">
      <w:pPr>
        <w:pStyle w:val="3seznam"/>
      </w:pPr>
      <w:r w:rsidRPr="004E5848">
        <w:t xml:space="preserve">identifikační údaje </w:t>
      </w:r>
      <w:r>
        <w:t>účastníka</w:t>
      </w:r>
      <w:r w:rsidRPr="00DD2C22">
        <w:t xml:space="preserve"> </w:t>
      </w:r>
      <w:r>
        <w:t>zadávacího řízení</w:t>
      </w:r>
      <w:r w:rsidRPr="004E5848">
        <w:t xml:space="preserve"> v rozsahu uvedeném v § </w:t>
      </w:r>
      <w:r>
        <w:t>28 odst. 1 písm. g)</w:t>
      </w:r>
      <w:r w:rsidRPr="004E5848">
        <w:t xml:space="preserve"> zákona,</w:t>
      </w:r>
    </w:p>
    <w:p w14:paraId="42D596D9" w14:textId="217F2B81" w:rsidR="00BE0BA6" w:rsidRPr="004E5848" w:rsidRDefault="00BE0BA6" w:rsidP="00BE0BA6">
      <w:pPr>
        <w:pStyle w:val="3seznam"/>
        <w:rPr>
          <w:i/>
          <w:iCs/>
        </w:rPr>
      </w:pPr>
      <w:r w:rsidRPr="004E5848">
        <w:t>příp</w:t>
      </w:r>
      <w:r>
        <w:t>adně</w:t>
      </w:r>
      <w:r w:rsidRPr="004E5848">
        <w:t xml:space="preserve"> další údaje</w:t>
      </w:r>
      <w:r w:rsidR="006033F5">
        <w:t>.</w:t>
      </w:r>
    </w:p>
    <w:p w14:paraId="48BBF307" w14:textId="1F4006BF" w:rsidR="00BE0BA6" w:rsidRDefault="00BE0BA6" w:rsidP="00981284">
      <w:pPr>
        <w:pStyle w:val="2nesltext"/>
        <w:ind w:left="425"/>
      </w:pPr>
      <w:r w:rsidRPr="00355775">
        <w:rPr>
          <w:rFonts w:asciiTheme="minorHAnsi" w:hAnsiTheme="minorHAnsi"/>
          <w:lang w:eastAsia="cs-CZ"/>
        </w:rPr>
        <w:t xml:space="preserve">Krycí list zadavatel doporučuje zpracovat podle </w:t>
      </w:r>
      <w:r>
        <w:rPr>
          <w:rFonts w:asciiTheme="minorHAnsi" w:hAnsiTheme="minorHAnsi"/>
          <w:lang w:eastAsia="cs-CZ"/>
        </w:rPr>
        <w:t>předlohy</w:t>
      </w:r>
      <w:r w:rsidRPr="00355775">
        <w:rPr>
          <w:rFonts w:asciiTheme="minorHAnsi" w:hAnsiTheme="minorHAnsi"/>
          <w:lang w:eastAsia="cs-CZ"/>
        </w:rPr>
        <w:t xml:space="preserve"> </w:t>
      </w:r>
      <w:r w:rsidRPr="004E5848">
        <w:t>(</w:t>
      </w:r>
      <w:r w:rsidR="00533217">
        <w:fldChar w:fldCharType="begin"/>
      </w:r>
      <w:r>
        <w:instrText xml:space="preserve"> REF _Ref443664673 \n \h </w:instrText>
      </w:r>
      <w:r w:rsidR="00533217">
        <w:fldChar w:fldCharType="separate"/>
      </w:r>
      <w:r w:rsidR="00BF424A">
        <w:t>Příloha č. 1</w:t>
      </w:r>
      <w:r w:rsidR="00533217">
        <w:fldChar w:fldCharType="end"/>
      </w:r>
      <w:r>
        <w:t xml:space="preserve"> </w:t>
      </w:r>
      <w:r w:rsidRPr="002615BF">
        <w:t>dokumentace</w:t>
      </w:r>
      <w:r>
        <w:t xml:space="preserve"> zadávacího řízení</w:t>
      </w:r>
      <w:r w:rsidRPr="004E5848">
        <w:t>).</w:t>
      </w:r>
    </w:p>
    <w:p w14:paraId="6D673A7E" w14:textId="3C6CF7BB" w:rsidR="00BC2C10" w:rsidRPr="004E5848" w:rsidRDefault="0020752C" w:rsidP="004972BE">
      <w:pPr>
        <w:pStyle w:val="2sltext"/>
        <w:spacing w:after="120"/>
      </w:pPr>
      <w:bookmarkStart w:id="77" w:name="_Ref487040141"/>
      <w:r>
        <w:t>Žádost o účast</w:t>
      </w:r>
      <w:r w:rsidR="00BC2C10" w:rsidRPr="004E5848">
        <w:t xml:space="preserve"> bude předložena v následující struktuře</w:t>
      </w:r>
      <w:bookmarkEnd w:id="76"/>
      <w:bookmarkEnd w:id="77"/>
      <w:r w:rsidR="001B0374">
        <w:t>:</w:t>
      </w:r>
      <w:r w:rsidR="00BC2C10" w:rsidRPr="004E5848">
        <w:t xml:space="preserve"> </w:t>
      </w:r>
    </w:p>
    <w:p w14:paraId="2C3BE3A5" w14:textId="068803F5" w:rsidR="00BC2C10" w:rsidRPr="004E5848" w:rsidRDefault="00BC2C10" w:rsidP="004972BE">
      <w:pPr>
        <w:pStyle w:val="3seznam"/>
      </w:pPr>
      <w:r w:rsidRPr="004E5848">
        <w:t xml:space="preserve">krycí list </w:t>
      </w:r>
      <w:r w:rsidR="0020752C" w:rsidRPr="0020752C">
        <w:t>žádosti o účast</w:t>
      </w:r>
      <w:r w:rsidRPr="004E5848">
        <w:t>,</w:t>
      </w:r>
    </w:p>
    <w:p w14:paraId="559961DE" w14:textId="5ACAD4DE" w:rsidR="00BC2C10" w:rsidRPr="004E5848" w:rsidRDefault="00BC2C10" w:rsidP="004972BE">
      <w:pPr>
        <w:pStyle w:val="3seznam"/>
      </w:pPr>
      <w:r w:rsidRPr="004E5848">
        <w:t>doklady prokazující splnění kvalifikace,</w:t>
      </w:r>
    </w:p>
    <w:p w14:paraId="258B5CA3" w14:textId="285679AC" w:rsidR="00BC2C10" w:rsidRPr="004E5848" w:rsidRDefault="00BC2C10" w:rsidP="004972BE">
      <w:pPr>
        <w:pStyle w:val="3seznam"/>
      </w:pPr>
      <w:r w:rsidRPr="004E5848">
        <w:lastRenderedPageBreak/>
        <w:t>ostatní dokumenty</w:t>
      </w:r>
      <w:r w:rsidR="006033F5">
        <w:t>.</w:t>
      </w:r>
    </w:p>
    <w:p w14:paraId="2049EAAF" w14:textId="7303EC3A" w:rsidR="00A908E1" w:rsidRDefault="00A908E1" w:rsidP="00313E01">
      <w:pPr>
        <w:pStyle w:val="2sltext"/>
      </w:pPr>
      <w:bookmarkStart w:id="78" w:name="_Ref161653850"/>
      <w:r w:rsidRPr="00A908E1">
        <w:t xml:space="preserve">Zadavatel doporučuje, aby </w:t>
      </w:r>
      <w:r>
        <w:t xml:space="preserve">byla </w:t>
      </w:r>
      <w:r w:rsidRPr="00A908E1">
        <w:t>žádost</w:t>
      </w:r>
      <w:r>
        <w:t xml:space="preserve"> </w:t>
      </w:r>
      <w:r w:rsidRPr="00A908E1">
        <w:t xml:space="preserve">o účast </w:t>
      </w:r>
      <w:r>
        <w:t xml:space="preserve">podána </w:t>
      </w:r>
      <w:r w:rsidRPr="00A908E1">
        <w:t>ve strojově čitelné podobě.</w:t>
      </w:r>
      <w:bookmarkEnd w:id="78"/>
    </w:p>
    <w:p w14:paraId="58A429A3" w14:textId="419A8C66" w:rsidR="00313E01" w:rsidRDefault="00BC2C10" w:rsidP="00313E01">
      <w:pPr>
        <w:pStyle w:val="2sltext"/>
      </w:pPr>
      <w:r w:rsidRPr="004E5848">
        <w:t xml:space="preserve">Požadavky na formu </w:t>
      </w:r>
      <w:r w:rsidR="0020752C">
        <w:t>žádosti o účast</w:t>
      </w:r>
      <w:r w:rsidRPr="004E5848">
        <w:t xml:space="preserve"> uvedené v odst. </w:t>
      </w:r>
      <w:r w:rsidR="00533217">
        <w:fldChar w:fldCharType="begin"/>
      </w:r>
      <w:r w:rsidR="00CF630A">
        <w:instrText xml:space="preserve"> REF _Ref468799894 \r \h </w:instrText>
      </w:r>
      <w:r w:rsidR="00533217">
        <w:fldChar w:fldCharType="separate"/>
      </w:r>
      <w:r w:rsidR="00BF424A">
        <w:t>19.7</w:t>
      </w:r>
      <w:r w:rsidR="00533217">
        <w:fldChar w:fldCharType="end"/>
      </w:r>
      <w:r>
        <w:t xml:space="preserve"> </w:t>
      </w:r>
      <w:r w:rsidRPr="004E5848">
        <w:t>až</w:t>
      </w:r>
      <w:r>
        <w:t xml:space="preserve"> </w:t>
      </w:r>
      <w:r w:rsidR="00A908E1">
        <w:fldChar w:fldCharType="begin"/>
      </w:r>
      <w:r w:rsidR="00A908E1">
        <w:instrText xml:space="preserve"> REF _Ref161653850 \r \h </w:instrText>
      </w:r>
      <w:r w:rsidR="00A908E1">
        <w:fldChar w:fldCharType="separate"/>
      </w:r>
      <w:r w:rsidR="00BF424A">
        <w:t>19.9</w:t>
      </w:r>
      <w:r w:rsidR="00A908E1">
        <w:fldChar w:fldCharType="end"/>
      </w:r>
      <w:r>
        <w:t xml:space="preserve"> </w:t>
      </w:r>
      <w:r w:rsidRPr="002615BF">
        <w:t>dokumentace</w:t>
      </w:r>
      <w:r>
        <w:t xml:space="preserve"> zadávacího řízení</w:t>
      </w:r>
      <w:r w:rsidRPr="004E5848">
        <w:t xml:space="preserve"> mají doporučující charakter.</w:t>
      </w:r>
    </w:p>
    <w:p w14:paraId="3266AAF3" w14:textId="77777777" w:rsidR="00313E01" w:rsidRPr="00313E01" w:rsidRDefault="00313E01" w:rsidP="00313E01">
      <w:pPr>
        <w:pStyle w:val="2margrubrika"/>
      </w:pPr>
      <w:r w:rsidRPr="00313E01">
        <w:t>Ostatní podmínky</w:t>
      </w:r>
    </w:p>
    <w:p w14:paraId="2439EE4E" w14:textId="4852B2B5" w:rsidR="00313E01" w:rsidRDefault="00313E01" w:rsidP="00313E01">
      <w:pPr>
        <w:pStyle w:val="2sltext"/>
      </w:pPr>
      <w:r w:rsidRPr="00313E01">
        <w:t xml:space="preserve">Zadavatel nepřipouští podmiňovat </w:t>
      </w:r>
      <w:r w:rsidR="0020752C">
        <w:t xml:space="preserve">žádost o účast </w:t>
      </w:r>
      <w:r w:rsidRPr="00313E01">
        <w:t>jakýmikoli jinými podmínkami, než jsou stanoveny v zadávacích podmínkách.</w:t>
      </w:r>
    </w:p>
    <w:p w14:paraId="06E092F0" w14:textId="77777777" w:rsidR="0020752C" w:rsidRPr="0041035C" w:rsidRDefault="0020752C" w:rsidP="0020752C">
      <w:pPr>
        <w:pStyle w:val="1nadpis"/>
      </w:pPr>
      <w:bookmarkStart w:id="79" w:name="_Toc331152224"/>
      <w:bookmarkStart w:id="80" w:name="_Ref464633299"/>
      <w:bookmarkStart w:id="81" w:name="_Ref465000605"/>
      <w:bookmarkStart w:id="82" w:name="_Toc177723917"/>
      <w:r w:rsidRPr="0041035C">
        <w:t xml:space="preserve">Lhůta pro podání </w:t>
      </w:r>
      <w:bookmarkEnd w:id="79"/>
      <w:bookmarkEnd w:id="80"/>
      <w:bookmarkEnd w:id="81"/>
      <w:r w:rsidRPr="0041035C">
        <w:t>žádostí o účast</w:t>
      </w:r>
      <w:bookmarkEnd w:id="82"/>
    </w:p>
    <w:p w14:paraId="7071B782" w14:textId="77777777" w:rsidR="0020752C" w:rsidRPr="0041035C" w:rsidRDefault="0020752C" w:rsidP="0020752C">
      <w:pPr>
        <w:pStyle w:val="2sltext"/>
        <w:tabs>
          <w:tab w:val="left" w:pos="709"/>
        </w:tabs>
        <w:ind w:left="4253" w:hanging="4253"/>
      </w:pPr>
      <w:bookmarkStart w:id="83" w:name="_Ref409601007"/>
      <w:r w:rsidRPr="0041035C">
        <w:rPr>
          <w:b/>
        </w:rPr>
        <w:t>Lhůta pro podání žádostí o účast:</w:t>
      </w:r>
      <w:r w:rsidRPr="0041035C">
        <w:tab/>
      </w:r>
      <w:bookmarkEnd w:id="83"/>
      <w:r w:rsidRPr="0041035C">
        <w:rPr>
          <w:b/>
          <w:u w:val="single"/>
        </w:rPr>
        <w:t>Výchozí</w:t>
      </w:r>
      <w:r w:rsidRPr="0041035C">
        <w:rPr>
          <w:u w:val="single"/>
        </w:rPr>
        <w:t xml:space="preserve"> </w:t>
      </w:r>
      <w:r w:rsidRPr="0041035C">
        <w:rPr>
          <w:rFonts w:asciiTheme="minorHAnsi" w:hAnsiTheme="minorHAnsi"/>
          <w:b/>
          <w:u w:val="single"/>
        </w:rPr>
        <w:t>lhůta</w:t>
      </w:r>
      <w:r w:rsidRPr="0041035C">
        <w:rPr>
          <w:rFonts w:asciiTheme="minorHAnsi" w:hAnsiTheme="minorHAnsi"/>
          <w:b/>
        </w:rPr>
        <w:t xml:space="preserve"> pro podání žádostí o účast</w:t>
      </w:r>
      <w:r w:rsidRPr="0041035C">
        <w:t xml:space="preserve"> </w:t>
      </w:r>
      <w:r w:rsidRPr="0041035C">
        <w:rPr>
          <w:rFonts w:asciiTheme="minorHAnsi" w:hAnsiTheme="minorHAnsi"/>
          <w:b/>
        </w:rPr>
        <w:t>platná ke dni zahájení zadávacího řízení je uvedena v oznámení o zahájení zadávacího řízení, které bylo uveřejněno ve Věstníku veřejných zakázek.</w:t>
      </w:r>
    </w:p>
    <w:p w14:paraId="5599EA84" w14:textId="7F2D1FEE" w:rsidR="0020752C" w:rsidRPr="0041035C" w:rsidRDefault="0020752C" w:rsidP="0020752C">
      <w:pPr>
        <w:pStyle w:val="2sltext"/>
        <w:numPr>
          <w:ilvl w:val="0"/>
          <w:numId w:val="0"/>
        </w:numPr>
        <w:tabs>
          <w:tab w:val="left" w:pos="709"/>
        </w:tabs>
        <w:ind w:left="4253"/>
      </w:pPr>
      <w:r w:rsidRPr="0041035C">
        <w:rPr>
          <w:rFonts w:asciiTheme="minorHAnsi" w:hAnsiTheme="minorHAnsi"/>
          <w:b/>
          <w:u w:val="single"/>
        </w:rPr>
        <w:t>Vždy aktuální lhůta</w:t>
      </w:r>
      <w:r w:rsidRPr="0041035C">
        <w:rPr>
          <w:rFonts w:asciiTheme="minorHAnsi" w:hAnsiTheme="minorHAnsi"/>
          <w:b/>
        </w:rPr>
        <w:t xml:space="preserve"> pro podání žádostí o účast je uvedena </w:t>
      </w:r>
      <w:r w:rsidR="00C62CA3">
        <w:rPr>
          <w:rFonts w:asciiTheme="minorHAnsi" w:hAnsiTheme="minorHAnsi"/>
          <w:b/>
        </w:rPr>
        <w:t xml:space="preserve">v </w:t>
      </w:r>
      <w:r w:rsidR="00C62CA3" w:rsidRPr="00045CE6">
        <w:rPr>
          <w:b/>
        </w:rPr>
        <w:t>elektronické</w:t>
      </w:r>
      <w:r w:rsidR="00C62CA3">
        <w:rPr>
          <w:b/>
        </w:rPr>
        <w:t>m</w:t>
      </w:r>
      <w:r w:rsidR="00C62CA3" w:rsidRPr="00045CE6">
        <w:rPr>
          <w:b/>
        </w:rPr>
        <w:t xml:space="preserve"> nástroj</w:t>
      </w:r>
      <w:r w:rsidR="00C62CA3">
        <w:rPr>
          <w:b/>
        </w:rPr>
        <w:t xml:space="preserve">i </w:t>
      </w:r>
      <w:r w:rsidR="00C62CA3" w:rsidRPr="000B4B9A">
        <w:rPr>
          <w:b/>
        </w:rPr>
        <w:t>dostupné</w:t>
      </w:r>
      <w:r w:rsidR="00C62CA3">
        <w:rPr>
          <w:b/>
        </w:rPr>
        <w:t>m na</w:t>
      </w:r>
      <w:r w:rsidR="00C62CA3" w:rsidRPr="000B4B9A">
        <w:rPr>
          <w:b/>
        </w:rPr>
        <w:t xml:space="preserve"> </w:t>
      </w:r>
      <w:r w:rsidR="00C62CA3" w:rsidRPr="002356AB">
        <w:rPr>
          <w:b/>
          <w:bCs/>
        </w:rPr>
        <w:t xml:space="preserve">internetové adrese veřejné zakázky </w:t>
      </w:r>
      <w:r w:rsidR="00C62CA3" w:rsidRPr="000B4B9A">
        <w:rPr>
          <w:b/>
          <w:bCs/>
        </w:rPr>
        <w:t xml:space="preserve">uvedené v čl. </w:t>
      </w:r>
      <w:r w:rsidR="00C62CA3" w:rsidRPr="000B4B9A">
        <w:rPr>
          <w:b/>
          <w:bCs/>
        </w:rPr>
        <w:fldChar w:fldCharType="begin"/>
      </w:r>
      <w:r w:rsidR="00C62CA3" w:rsidRPr="000B4B9A">
        <w:rPr>
          <w:b/>
          <w:bCs/>
        </w:rPr>
        <w:instrText xml:space="preserve"> REF _Ref458064726 \r \h  \* MERGEFORMAT </w:instrText>
      </w:r>
      <w:r w:rsidR="00C62CA3" w:rsidRPr="000B4B9A">
        <w:rPr>
          <w:b/>
          <w:bCs/>
        </w:rPr>
      </w:r>
      <w:r w:rsidR="00C62CA3" w:rsidRPr="000B4B9A">
        <w:rPr>
          <w:b/>
          <w:bCs/>
        </w:rPr>
        <w:fldChar w:fldCharType="separate"/>
      </w:r>
      <w:r w:rsidR="00BF424A">
        <w:rPr>
          <w:b/>
          <w:bCs/>
        </w:rPr>
        <w:t>1</w:t>
      </w:r>
      <w:r w:rsidR="00C62CA3" w:rsidRPr="000B4B9A">
        <w:rPr>
          <w:b/>
          <w:bCs/>
        </w:rPr>
        <w:fldChar w:fldCharType="end"/>
      </w:r>
      <w:r w:rsidR="00C62CA3" w:rsidRPr="000B4B9A">
        <w:rPr>
          <w:b/>
          <w:bCs/>
        </w:rPr>
        <w:t xml:space="preserve"> dokumentace zadávacího řízení</w:t>
      </w:r>
      <w:r w:rsidRPr="0041035C">
        <w:rPr>
          <w:rFonts w:asciiTheme="minorHAnsi" w:hAnsiTheme="minorHAnsi"/>
          <w:b/>
        </w:rPr>
        <w:t>.</w:t>
      </w:r>
    </w:p>
    <w:p w14:paraId="0CC6A033" w14:textId="70B095D3" w:rsidR="0020752C" w:rsidRDefault="0020752C" w:rsidP="0020752C">
      <w:pPr>
        <w:pStyle w:val="2sltext"/>
      </w:pPr>
      <w:r w:rsidRPr="0041035C">
        <w:t>Žádost o účast musí být podána nejpozději do konce lhůty pro podání žádostí o účast. Za včasné doručení žádosti o účast nese odpovědnost účastník zadávacího řízení.</w:t>
      </w:r>
    </w:p>
    <w:p w14:paraId="3AFC7AA0" w14:textId="77777777" w:rsidR="0020752C" w:rsidRPr="0041035C" w:rsidRDefault="0020752C" w:rsidP="0020752C">
      <w:pPr>
        <w:pStyle w:val="1nadpis"/>
      </w:pPr>
      <w:bookmarkStart w:id="84" w:name="_Toc177723918"/>
      <w:r>
        <w:t>Otevírání žádostí o účast</w:t>
      </w:r>
      <w:bookmarkEnd w:id="84"/>
    </w:p>
    <w:p w14:paraId="02F92B83" w14:textId="77777777" w:rsidR="0020752C" w:rsidRPr="00DC1D92" w:rsidRDefault="0020752C" w:rsidP="0020752C">
      <w:pPr>
        <w:pStyle w:val="2sltext"/>
      </w:pPr>
      <w:r w:rsidRPr="00DC1D92">
        <w:t>Zadavatel otevře žádosti o účast po uplynutí lhůty pro podání žádostí o účast.</w:t>
      </w:r>
    </w:p>
    <w:p w14:paraId="2C06FCD5" w14:textId="77777777" w:rsidR="0020752C" w:rsidRPr="00DC1D92" w:rsidRDefault="0020752C" w:rsidP="0020752C">
      <w:pPr>
        <w:pStyle w:val="2sltext"/>
      </w:pPr>
      <w:r w:rsidRPr="00DC1D92">
        <w:t>Otevírání žádostí o účast se bude s ohledem na skutečnost, že zadavatel umožňuje podání žádostí o účast pouze elektronicky, konat bez přítomnosti účastníků zadávacího řízení.</w:t>
      </w:r>
    </w:p>
    <w:p w14:paraId="6AD84BCB" w14:textId="338A7D10" w:rsidR="0020752C" w:rsidRDefault="0020752C" w:rsidP="0020752C">
      <w:pPr>
        <w:pStyle w:val="2sltext"/>
      </w:pPr>
      <w:r w:rsidRPr="00DC1D92">
        <w:t>Otevřením žádosti o účast v elektronické podobě se rozumí zpřístupnění jejího obsahu zadavateli.</w:t>
      </w:r>
    </w:p>
    <w:p w14:paraId="6079C389" w14:textId="08F3F1D8" w:rsidR="004C62EB" w:rsidRPr="00765675" w:rsidRDefault="004C62EB" w:rsidP="004C62EB">
      <w:pPr>
        <w:pStyle w:val="1nadpis"/>
      </w:pPr>
      <w:bookmarkStart w:id="85" w:name="_Toc177723919"/>
      <w:r w:rsidRPr="00765675">
        <w:t xml:space="preserve">Další podmínky a požadavky na zpracování a podání </w:t>
      </w:r>
      <w:r w:rsidR="00765675" w:rsidRPr="00765675">
        <w:t>předběžné nabídky/</w:t>
      </w:r>
      <w:r w:rsidRPr="00765675">
        <w:t>nabídky</w:t>
      </w:r>
      <w:bookmarkEnd w:id="85"/>
    </w:p>
    <w:p w14:paraId="3A4F5AA0" w14:textId="28462A99" w:rsidR="004C62EB" w:rsidRPr="00765675" w:rsidRDefault="00765675" w:rsidP="004C62EB">
      <w:pPr>
        <w:pStyle w:val="2sltext"/>
      </w:pPr>
      <w:r w:rsidRPr="00765675">
        <w:t xml:space="preserve">Předběžné nabídky/nabídky </w:t>
      </w:r>
      <w:r w:rsidR="004C62EB" w:rsidRPr="00765675">
        <w:t xml:space="preserve">se podávají </w:t>
      </w:r>
      <w:r w:rsidR="004C62EB" w:rsidRPr="00765675">
        <w:rPr>
          <w:b/>
          <w:bCs/>
        </w:rPr>
        <w:t xml:space="preserve">písemně v </w:t>
      </w:r>
      <w:r w:rsidR="004C62EB" w:rsidRPr="00765675">
        <w:rPr>
          <w:rStyle w:val="Podtreno"/>
          <w:u w:val="none"/>
        </w:rPr>
        <w:t>elektronické podobě</w:t>
      </w:r>
      <w:r w:rsidR="004C62EB" w:rsidRPr="00765675">
        <w:t>.</w:t>
      </w:r>
    </w:p>
    <w:p w14:paraId="11548FA2" w14:textId="01F89225" w:rsidR="004C62EB" w:rsidRPr="00765675" w:rsidRDefault="00765675" w:rsidP="004C62EB">
      <w:pPr>
        <w:pStyle w:val="2sltext"/>
      </w:pPr>
      <w:r w:rsidRPr="00765675">
        <w:t>Předběžná nabídka/nabídka</w:t>
      </w:r>
      <w:r w:rsidR="004C62EB" w:rsidRPr="00765675">
        <w:t xml:space="preserve"> v elektronické podobě musí být podána </w:t>
      </w:r>
      <w:r w:rsidR="004C62EB" w:rsidRPr="00765675">
        <w:rPr>
          <w:b/>
        </w:rPr>
        <w:t xml:space="preserve">prostřednictvím elektronického nástroje dostupného na </w:t>
      </w:r>
      <w:r w:rsidR="004C62EB" w:rsidRPr="00765675">
        <w:rPr>
          <w:b/>
          <w:bCs/>
        </w:rPr>
        <w:t xml:space="preserve">internetové adrese veřejné zakázky uvedené v čl. </w:t>
      </w:r>
      <w:r w:rsidR="004C62EB" w:rsidRPr="00765675">
        <w:rPr>
          <w:b/>
          <w:bCs/>
        </w:rPr>
        <w:fldChar w:fldCharType="begin"/>
      </w:r>
      <w:r w:rsidR="004C62EB" w:rsidRPr="00765675">
        <w:rPr>
          <w:b/>
          <w:bCs/>
        </w:rPr>
        <w:instrText xml:space="preserve"> REF _Ref458064726 \r \h  \* MERGEFORMAT </w:instrText>
      </w:r>
      <w:r w:rsidR="004C62EB" w:rsidRPr="00765675">
        <w:rPr>
          <w:b/>
          <w:bCs/>
        </w:rPr>
      </w:r>
      <w:r w:rsidR="004C62EB" w:rsidRPr="00765675">
        <w:rPr>
          <w:b/>
          <w:bCs/>
        </w:rPr>
        <w:fldChar w:fldCharType="separate"/>
      </w:r>
      <w:r w:rsidR="00BF424A">
        <w:rPr>
          <w:b/>
          <w:bCs/>
        </w:rPr>
        <w:t>1</w:t>
      </w:r>
      <w:r w:rsidR="004C62EB" w:rsidRPr="00765675">
        <w:rPr>
          <w:b/>
          <w:bCs/>
        </w:rPr>
        <w:fldChar w:fldCharType="end"/>
      </w:r>
      <w:r w:rsidR="004C62EB" w:rsidRPr="00765675">
        <w:rPr>
          <w:b/>
          <w:bCs/>
        </w:rPr>
        <w:t xml:space="preserve"> dokumentace zadávacího řízení.</w:t>
      </w:r>
      <w:r w:rsidR="004C62EB" w:rsidRPr="00765675">
        <w:t xml:space="preserve"> Podání </w:t>
      </w:r>
      <w:r w:rsidRPr="00765675">
        <w:t>předběžné nabídky/nabídky</w:t>
      </w:r>
      <w:r w:rsidR="004C62EB" w:rsidRPr="00765675">
        <w:t xml:space="preserve"> v listinné podobě nebo v jiné elektronické podobě mimo elektronický nástroj se nepřipouští. Dodavatel, který má v úmyslu podat </w:t>
      </w:r>
      <w:r w:rsidRPr="00765675">
        <w:t>předběžnou nabídku/nabídku</w:t>
      </w:r>
      <w:r w:rsidR="004C62EB" w:rsidRPr="00765675">
        <w:t xml:space="preserve"> na veřejnou zakázku, je povinen zaregistrovat se na výše uvedené adrese </w:t>
      </w:r>
      <w:r w:rsidR="004C62EB" w:rsidRPr="00765675">
        <w:lastRenderedPageBreak/>
        <w:t xml:space="preserve">elektronického nástroje. Podání </w:t>
      </w:r>
      <w:r w:rsidRPr="00765675">
        <w:t>předběžné nabídky/nabídky</w:t>
      </w:r>
      <w:r w:rsidR="004C62EB" w:rsidRPr="00765675">
        <w:t xml:space="preserve"> je možné až po registraci a přihlášení do elektronického nástroje</w:t>
      </w:r>
      <w:r w:rsidR="004C62EB" w:rsidRPr="00765675">
        <w:rPr>
          <w:lang w:val="en-US"/>
        </w:rPr>
        <w:t>.</w:t>
      </w:r>
    </w:p>
    <w:p w14:paraId="7416F5B7" w14:textId="600C52FF" w:rsidR="004C62EB" w:rsidRPr="00765675" w:rsidRDefault="004C62EB" w:rsidP="004C62EB">
      <w:pPr>
        <w:pStyle w:val="2sltext"/>
      </w:pPr>
      <w:r w:rsidRPr="00765675">
        <w:t xml:space="preserve">Nápovědu včetně technických požadavků a pokynů k podání elektronické </w:t>
      </w:r>
      <w:r w:rsidR="00765675" w:rsidRPr="00765675">
        <w:t>předběžné nabídky/nabídky</w:t>
      </w:r>
      <w:r w:rsidRPr="00765675">
        <w:t xml:space="preserve"> dodavatelé naleznou zde:</w:t>
      </w:r>
      <w:r w:rsidR="00231C6E">
        <w:t xml:space="preserve"> </w:t>
      </w:r>
      <w:hyperlink r:id="rId17" w:history="1">
        <w:r w:rsidR="00231C6E" w:rsidRPr="009204E8">
          <w:rPr>
            <w:rStyle w:val="Hypertextovodkaz"/>
          </w:rPr>
          <w:t>https://zakazky.szif.cz/manual.html</w:t>
        </w:r>
      </w:hyperlink>
      <w:r w:rsidRPr="00765675">
        <w:t xml:space="preserve">. V případě technických obtíží při práci s elektronickým nástrojem a při podávání elektronických </w:t>
      </w:r>
      <w:r w:rsidR="00765675" w:rsidRPr="00765675">
        <w:t>předběžných nabídek/nabídek</w:t>
      </w:r>
      <w:r w:rsidRPr="00765675">
        <w:t xml:space="preserve"> mohou dodavatelé kontaktovat podporu elektronického nástroje, a to na následujících kontaktech: </w:t>
      </w:r>
      <w:hyperlink r:id="rId18" w:history="1">
        <w:r w:rsidRPr="00765675">
          <w:rPr>
            <w:rStyle w:val="Hypertextovodkaz"/>
          </w:rPr>
          <w:t>podpora@ezak.cz</w:t>
        </w:r>
      </w:hyperlink>
      <w:r w:rsidRPr="00765675">
        <w:t>, tel. +420 538 702 719.</w:t>
      </w:r>
    </w:p>
    <w:p w14:paraId="2FDD72B4" w14:textId="5CC5CC84" w:rsidR="004C62EB" w:rsidRPr="00765675" w:rsidRDefault="00765675" w:rsidP="004C62EB">
      <w:pPr>
        <w:pStyle w:val="2sltext"/>
      </w:pPr>
      <w:r w:rsidRPr="00765675">
        <w:t>Předběžné nabídky/nabídky</w:t>
      </w:r>
      <w:r w:rsidR="004C62EB" w:rsidRPr="00765675">
        <w:rPr>
          <w:bCs/>
        </w:rPr>
        <w:t xml:space="preserve"> mohou být podány </w:t>
      </w:r>
      <w:r w:rsidR="004C62EB" w:rsidRPr="00765675">
        <w:rPr>
          <w:b/>
          <w:bCs/>
        </w:rPr>
        <w:t>pouze v českém jazyce</w:t>
      </w:r>
      <w:r w:rsidR="004C62EB" w:rsidRPr="00765675">
        <w:t>, pokud zákon nebo zadavatel v zadávací dokumentaci nestanoví jinak. Doklady</w:t>
      </w:r>
      <w:r w:rsidR="004C62EB" w:rsidRPr="00765675">
        <w:rPr>
          <w:bCs/>
        </w:rPr>
        <w:t>, které jsou vyhotoveny v jiném než českém jazyce, musí být předloženy spolu s překladem do českého jazyka</w:t>
      </w:r>
      <w:r w:rsidR="004C62EB" w:rsidRPr="00765675">
        <w:t>, pokud zákon nebo zadavatel v zadávací dokumentaci nestanoví jinak.</w:t>
      </w:r>
      <w:r w:rsidR="004C62EB" w:rsidRPr="00765675">
        <w:rPr>
          <w:bCs/>
        </w:rPr>
        <w:t xml:space="preserve"> Doklady ve slovenském jazyce a doklady o vzdělání nebo certifikaci v latinském nebo anglickém jazyce se předkládají bez překladu do českého jazyka. Odborné termíny</w:t>
      </w:r>
      <w:r w:rsidR="00935CD0">
        <w:rPr>
          <w:bCs/>
        </w:rPr>
        <w:t xml:space="preserve">, označení </w:t>
      </w:r>
      <w:r w:rsidR="004C62EB" w:rsidRPr="00765675">
        <w:rPr>
          <w:bCs/>
        </w:rPr>
        <w:t>a názvosloví lze uvést v anglickém jazyce bez předložení překladu do českého jazyka. Zadavatel je oprávněn požadovat překlad do českého jazyka, popřípadě ověřený překlad do českého jazyka, pokud by mu vznikly jakékoliv pochybnosti či nejasnosti.</w:t>
      </w:r>
    </w:p>
    <w:p w14:paraId="5D863BBB" w14:textId="71179DC3" w:rsidR="004C62EB" w:rsidRPr="00765675" w:rsidRDefault="004C62EB" w:rsidP="004C62EB">
      <w:pPr>
        <w:pStyle w:val="2sltext"/>
      </w:pPr>
      <w:r w:rsidRPr="00765675">
        <w:t xml:space="preserve">K </w:t>
      </w:r>
      <w:r w:rsidR="00765675" w:rsidRPr="00765675">
        <w:t>předběžné nabídce/nabídce</w:t>
      </w:r>
      <w:r w:rsidRPr="00765675">
        <w:t>, která nebyla zadavateli doručena ve lhůtě nebo způsobem stanoveným v zadávací dokumentaci</w:t>
      </w:r>
      <w:r w:rsidR="00C71E69">
        <w:t xml:space="preserve"> nebo ve výzvě k podání předběžných nabídek/nabídek</w:t>
      </w:r>
      <w:r w:rsidRPr="00765675">
        <w:t>, se nepřihlíží.</w:t>
      </w:r>
    </w:p>
    <w:p w14:paraId="01AE54B2" w14:textId="464C1119" w:rsidR="004C62EB" w:rsidRPr="00765675" w:rsidRDefault="004C62EB" w:rsidP="004C62EB">
      <w:pPr>
        <w:pStyle w:val="2sltext"/>
      </w:pPr>
      <w:r w:rsidRPr="00765675">
        <w:t xml:space="preserve">Dodavatel může podat v zadávacím řízení jen jednu </w:t>
      </w:r>
      <w:r w:rsidR="00765675" w:rsidRPr="00765675">
        <w:t>předběžnou nabídku/nabídku</w:t>
      </w:r>
      <w:r w:rsidRPr="00765675">
        <w:t>.</w:t>
      </w:r>
    </w:p>
    <w:p w14:paraId="17F3E963" w14:textId="49897516" w:rsidR="004C62EB" w:rsidRPr="00765675" w:rsidRDefault="004C62EB" w:rsidP="004C62EB">
      <w:pPr>
        <w:pStyle w:val="2sltext"/>
      </w:pPr>
      <w:r w:rsidRPr="00765675">
        <w:t xml:space="preserve">Dodavatel, který podal </w:t>
      </w:r>
      <w:r w:rsidR="00765675" w:rsidRPr="00765675">
        <w:t>předběžnou nabídku/nabídku</w:t>
      </w:r>
      <w:r w:rsidRPr="00765675">
        <w:t xml:space="preserve"> v zadávacím řízení, nesmí být současně osobou, jejímž prostřednictvím jiný dodavatel v tomtéž zadávacím řízení prokazuje kvalifikaci.</w:t>
      </w:r>
    </w:p>
    <w:p w14:paraId="404F2438" w14:textId="28B7EC76" w:rsidR="00261EDD" w:rsidRDefault="004C62EB" w:rsidP="00261EDD">
      <w:pPr>
        <w:pStyle w:val="2sltext"/>
      </w:pPr>
      <w:r w:rsidRPr="00765675">
        <w:t xml:space="preserve">Zadavatel podle § 107 odst. 5 zákona vyloučí ze zadávacího řízení účastníka zadávacího řízení, který podal v tomtéž zadávacím řízení více </w:t>
      </w:r>
      <w:r w:rsidR="00765675" w:rsidRPr="00765675">
        <w:t>předběžných nabídek/</w:t>
      </w:r>
      <w:r w:rsidRPr="00765675">
        <w:t xml:space="preserve">nabídek samostatně nebo společně s jinými dodavateli, nebo podal </w:t>
      </w:r>
      <w:r w:rsidR="00765675" w:rsidRPr="00765675">
        <w:t>předběžnou nabídku/</w:t>
      </w:r>
      <w:r w:rsidRPr="00765675">
        <w:t>nabídku a současně je osobou, jejímž prostřednictvím jiný účastník zadávacího řízení v tomtéž zadávacím řízení prokazuje kvalifikaci. Zadavatel odešle bezodkladně účastníkovi zadávacího řízení oznámení o jeho vyloučení s</w:t>
      </w:r>
      <w:r w:rsidR="008E18FC">
        <w:t> </w:t>
      </w:r>
      <w:r w:rsidRPr="00765675">
        <w:t>odůvodněním.</w:t>
      </w:r>
    </w:p>
    <w:p w14:paraId="1583885B" w14:textId="1F25DD69" w:rsidR="003E2318" w:rsidRPr="00094E90" w:rsidRDefault="003E2318" w:rsidP="003E2318">
      <w:pPr>
        <w:pStyle w:val="2margrubrika"/>
      </w:pPr>
      <w:r w:rsidRPr="00706C81">
        <w:t xml:space="preserve">Návrh </w:t>
      </w:r>
      <w:r w:rsidR="00910A9E" w:rsidRPr="00706C81">
        <w:rPr>
          <w:lang w:val="en-GB"/>
        </w:rPr>
        <w:t>r</w:t>
      </w:r>
      <w:r w:rsidRPr="00706C81">
        <w:rPr>
          <w:lang w:val="en-GB"/>
        </w:rPr>
        <w:t>ack</w:t>
      </w:r>
      <w:r w:rsidRPr="00706C81">
        <w:t xml:space="preserve"> plánu</w:t>
      </w:r>
    </w:p>
    <w:p w14:paraId="1888C53E" w14:textId="60AFD493" w:rsidR="00171423" w:rsidRPr="00094E90" w:rsidRDefault="005D51E7" w:rsidP="00094E90">
      <w:pPr>
        <w:pStyle w:val="2sltext"/>
      </w:pPr>
      <w:bookmarkStart w:id="86" w:name="_Ref177046409"/>
      <w:r w:rsidRPr="00094E90">
        <w:rPr>
          <w:bCs/>
        </w:rPr>
        <w:t xml:space="preserve">Součástí předběžné nabídky/nabídky musí být účastníkem zadávacího řízení </w:t>
      </w:r>
      <w:r w:rsidRPr="00094E90">
        <w:rPr>
          <w:b/>
        </w:rPr>
        <w:t xml:space="preserve">řádně zpracovaný </w:t>
      </w:r>
      <w:r w:rsidR="00705743">
        <w:rPr>
          <w:b/>
        </w:rPr>
        <w:t xml:space="preserve">návrh </w:t>
      </w:r>
      <w:r w:rsidRPr="00094E90">
        <w:rPr>
          <w:b/>
          <w:lang w:val="en-GB"/>
        </w:rPr>
        <w:t>rack</w:t>
      </w:r>
      <w:r w:rsidRPr="00094E90">
        <w:rPr>
          <w:b/>
        </w:rPr>
        <w:t xml:space="preserve"> plán</w:t>
      </w:r>
      <w:r w:rsidR="00705743">
        <w:rPr>
          <w:b/>
        </w:rPr>
        <w:t>u</w:t>
      </w:r>
      <w:r w:rsidRPr="000E113E">
        <w:rPr>
          <w:bCs/>
        </w:rPr>
        <w:t xml:space="preserve">, </w:t>
      </w:r>
      <w:r w:rsidR="00B640E1" w:rsidRPr="000E113E">
        <w:rPr>
          <w:bCs/>
        </w:rPr>
        <w:t xml:space="preserve">ve kterém bude </w:t>
      </w:r>
      <w:r w:rsidR="00357439" w:rsidRPr="000E113E">
        <w:rPr>
          <w:bCs/>
        </w:rPr>
        <w:t>detailně popsán</w:t>
      </w:r>
      <w:r w:rsidR="00357439" w:rsidRPr="00094E90">
        <w:rPr>
          <w:b/>
        </w:rPr>
        <w:t xml:space="preserve"> </w:t>
      </w:r>
      <w:r w:rsidR="00B86546" w:rsidRPr="00094E90">
        <w:t xml:space="preserve">způsob realizace osazení </w:t>
      </w:r>
      <w:r w:rsidR="00357439" w:rsidRPr="00094E90">
        <w:t>r</w:t>
      </w:r>
      <w:r w:rsidR="00B86546" w:rsidRPr="00094E90">
        <w:t xml:space="preserve">acků </w:t>
      </w:r>
      <w:r w:rsidR="00CF37DA">
        <w:t xml:space="preserve">řešením nabízeným </w:t>
      </w:r>
      <w:r w:rsidR="00357439" w:rsidRPr="00094E90">
        <w:t xml:space="preserve">účastníkem zadávacího řízení </w:t>
      </w:r>
      <w:r w:rsidR="00CF37DA">
        <w:t>v rámci plnění veřejné zakázky</w:t>
      </w:r>
      <w:r w:rsidR="00823D75" w:rsidRPr="00094E90">
        <w:t xml:space="preserve"> a který bude obsahovat </w:t>
      </w:r>
      <w:r w:rsidR="00482E05">
        <w:t xml:space="preserve">minimálně </w:t>
      </w:r>
      <w:r w:rsidR="00823D75" w:rsidRPr="00094E90">
        <w:t xml:space="preserve">veškeré náležitosti </w:t>
      </w:r>
      <w:r w:rsidR="00D0075F" w:rsidRPr="00094E90">
        <w:t xml:space="preserve">stanovené v čl. </w:t>
      </w:r>
      <w:r w:rsidR="00094E90" w:rsidRPr="00094E90">
        <w:t>2.6.4 Popis dodávaného řešení – Racky technické specifikace.</w:t>
      </w:r>
      <w:bookmarkEnd w:id="86"/>
    </w:p>
    <w:p w14:paraId="45DE4C7D" w14:textId="21EB29F3" w:rsidR="004C62EB" w:rsidRPr="00765675" w:rsidRDefault="004C62EB" w:rsidP="004C62EB">
      <w:pPr>
        <w:pStyle w:val="2margrubrika"/>
      </w:pPr>
      <w:r w:rsidRPr="00765675">
        <w:t>Seznam poddodavatelů</w:t>
      </w:r>
    </w:p>
    <w:p w14:paraId="7C2936CB" w14:textId="6703426F" w:rsidR="004C62EB" w:rsidRPr="00765675" w:rsidRDefault="004C62EB" w:rsidP="004C62EB">
      <w:pPr>
        <w:pStyle w:val="2sltext"/>
      </w:pPr>
      <w:r w:rsidRPr="00765675">
        <w:rPr>
          <w:bCs/>
        </w:rPr>
        <w:t xml:space="preserve">Součástí </w:t>
      </w:r>
      <w:r w:rsidR="00765675" w:rsidRPr="00765675">
        <w:rPr>
          <w:bCs/>
        </w:rPr>
        <w:t>předběžné nabídky/</w:t>
      </w:r>
      <w:r w:rsidRPr="00765675">
        <w:rPr>
          <w:bCs/>
        </w:rPr>
        <w:t xml:space="preserve">nabídky musí být účastníkem zadávacího řízení </w:t>
      </w:r>
      <w:r w:rsidRPr="00765675">
        <w:rPr>
          <w:b/>
        </w:rPr>
        <w:t>řádně zpracovaný seznam poddodavatelů</w:t>
      </w:r>
      <w:r w:rsidRPr="0076567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765675">
        <w:rPr>
          <w:b/>
        </w:rPr>
        <w:t xml:space="preserve">nebo čestné prohlášení o tom, že účastníku zadávacího řízení nejsou známi poddodavatelé, jež se budou podílet na plnění veřejné zakázky </w:t>
      </w:r>
      <w:r w:rsidRPr="00765675">
        <w:t>(dále jen „</w:t>
      </w:r>
      <w:r w:rsidRPr="00765675">
        <w:rPr>
          <w:b/>
          <w:i/>
        </w:rPr>
        <w:t>seznam poddodavatelů</w:t>
      </w:r>
      <w:r w:rsidRPr="00765675">
        <w:t>“). Seznam poddodavatelů zadavatel doporučuje zpracovat podle předlohy (</w:t>
      </w:r>
      <w:r w:rsidRPr="00765675">
        <w:fldChar w:fldCharType="begin"/>
      </w:r>
      <w:r w:rsidRPr="00765675">
        <w:instrText xml:space="preserve"> REF _Ref464662852 \r \h  \* MERGEFORMAT </w:instrText>
      </w:r>
      <w:r w:rsidRPr="00765675">
        <w:fldChar w:fldCharType="separate"/>
      </w:r>
      <w:r w:rsidR="00BF424A">
        <w:t>Příloha č. 6</w:t>
      </w:r>
      <w:r w:rsidRPr="00765675">
        <w:fldChar w:fldCharType="end"/>
      </w:r>
      <w:r w:rsidRPr="00765675">
        <w:t xml:space="preserve"> dokumentace zadávacího řízení).</w:t>
      </w:r>
    </w:p>
    <w:p w14:paraId="5428035B" w14:textId="77777777" w:rsidR="004C62EB" w:rsidRPr="00765675" w:rsidRDefault="004C62EB" w:rsidP="004C62EB">
      <w:pPr>
        <w:pStyle w:val="2margrubrika"/>
      </w:pPr>
      <w:r w:rsidRPr="00765675">
        <w:lastRenderedPageBreak/>
        <w:t>Neexistence střetu zájmů</w:t>
      </w:r>
    </w:p>
    <w:p w14:paraId="1E158C68" w14:textId="5D826F08" w:rsidR="004C62EB" w:rsidRPr="00765675" w:rsidRDefault="004C62EB" w:rsidP="004C62EB">
      <w:pPr>
        <w:pStyle w:val="2sltext"/>
      </w:pPr>
      <w:r w:rsidRPr="00765675">
        <w:rPr>
          <w:bCs/>
        </w:rPr>
        <w:t xml:space="preserve">Součástí </w:t>
      </w:r>
      <w:r w:rsidR="00765675" w:rsidRPr="00765675">
        <w:rPr>
          <w:bCs/>
        </w:rPr>
        <w:t>předběžné nabídky/</w:t>
      </w:r>
      <w:r w:rsidRPr="00765675">
        <w:rPr>
          <w:bCs/>
        </w:rPr>
        <w:t>nabídky musí být účastníkem zadávacího řízení</w:t>
      </w:r>
      <w:r w:rsidRPr="00765675">
        <w:rPr>
          <w:b/>
        </w:rPr>
        <w:t xml:space="preserve"> řádně zpracované čestné prohlášení o neexistenci střetu zájmů</w:t>
      </w:r>
      <w:r w:rsidRPr="00765675">
        <w:t xml:space="preserve"> dle §</w:t>
      </w:r>
      <w:r w:rsidRPr="00765675">
        <w:rPr>
          <w:b/>
        </w:rPr>
        <w:t xml:space="preserve"> </w:t>
      </w:r>
      <w:r w:rsidRPr="00765675">
        <w:t xml:space="preserve">4b zákona č. 159/2006 Sb., o střetu zájmů, ve znění pozdějších předpisů (dále jen </w:t>
      </w:r>
      <w:r w:rsidRPr="00765675">
        <w:rPr>
          <w:b/>
          <w:i/>
          <w:iCs/>
        </w:rPr>
        <w:t>„zákon o střetu zájmů“</w:t>
      </w:r>
      <w:r w:rsidRPr="00765675">
        <w:t>). Dle § 4b zákona o střetu zájmů se zadávacích řízení dle zákona nesmí účastnit obchodní společnost, a to jako účastník nebo poddodavatel, prostřednictvím kterého dodavatel prokazuje kvalifikaci, ve které veřejný funkcionář uvedený v § 2 odst. 1 písm. c) zákona o střetu zájmů nebo jím ovládaná osoba vlastní podíl představující alespoň 25 % účasti společníka v obchodní společnosti. Čestné prohlášení o neexistenci střetu zájmů dle § 4b zákona o střetu zájmů zadavatel doporučuje zpracovat podle předlohy (</w:t>
      </w:r>
      <w:r w:rsidRPr="00765675">
        <w:fldChar w:fldCharType="begin"/>
      </w:r>
      <w:r w:rsidRPr="00765675">
        <w:instrText xml:space="preserve"> REF _Ref140585516 \n \h  \* MERGEFORMAT </w:instrText>
      </w:r>
      <w:r w:rsidRPr="00765675">
        <w:fldChar w:fldCharType="separate"/>
      </w:r>
      <w:r w:rsidR="00BF424A">
        <w:t>Příloha č. 7</w:t>
      </w:r>
      <w:r w:rsidRPr="00765675">
        <w:fldChar w:fldCharType="end"/>
      </w:r>
      <w:r w:rsidRPr="00765675">
        <w:t xml:space="preserve"> dokumentace zadávacího řízení).</w:t>
      </w:r>
    </w:p>
    <w:p w14:paraId="3BB83D29" w14:textId="77777777" w:rsidR="004C62EB" w:rsidRPr="00765675" w:rsidRDefault="004C62EB" w:rsidP="004C62EB">
      <w:pPr>
        <w:pStyle w:val="2margrubrika"/>
      </w:pPr>
      <w:r w:rsidRPr="00765675">
        <w:t>Omezující opatření v souvislosti s ruskou agresí na území Ukrajiny</w:t>
      </w:r>
    </w:p>
    <w:p w14:paraId="260F1D65" w14:textId="3F0A09BC" w:rsidR="004C62EB" w:rsidRPr="00765675" w:rsidRDefault="004C62EB" w:rsidP="004C62EB">
      <w:pPr>
        <w:pStyle w:val="2sltext"/>
        <w:spacing w:before="120" w:after="120"/>
        <w:rPr>
          <w:bCs/>
        </w:rPr>
      </w:pPr>
      <w:r w:rsidRPr="00765675">
        <w:rPr>
          <w:bCs/>
        </w:rPr>
        <w:t xml:space="preserve">Součástí </w:t>
      </w:r>
      <w:r w:rsidR="00765675" w:rsidRPr="00765675">
        <w:rPr>
          <w:bCs/>
        </w:rPr>
        <w:t>předběžné nabídky/</w:t>
      </w:r>
      <w:r w:rsidRPr="00765675">
        <w:rPr>
          <w:bCs/>
        </w:rPr>
        <w:t xml:space="preserve">nabídky musí být účastníkem </w:t>
      </w:r>
      <w:r w:rsidRPr="00765675">
        <w:rPr>
          <w:b/>
        </w:rPr>
        <w:t>řádně zpracované čestné prohlášení k omezujícím opatřením přijatým Evropskou unií v souvislosti s ruskou agresí na území Ukrajiny vůči Rusku a Bělorusku</w:t>
      </w:r>
      <w:r w:rsidRPr="00765675">
        <w:rPr>
          <w:bCs/>
        </w:rPr>
        <w:t>.</w:t>
      </w:r>
    </w:p>
    <w:p w14:paraId="2CE77AD1" w14:textId="77777777" w:rsidR="004C62EB" w:rsidRPr="00765675" w:rsidRDefault="004C62EB" w:rsidP="004C62EB">
      <w:pPr>
        <w:pStyle w:val="2sltext"/>
        <w:numPr>
          <w:ilvl w:val="0"/>
          <w:numId w:val="0"/>
        </w:numPr>
        <w:spacing w:before="120" w:after="120"/>
      </w:pPr>
      <w:r w:rsidRPr="00765675">
        <w:t>Z čestného prohlášení musí vyplývat, že účastník zadávacího řízení splňuje podmínky stanovené nařízením Rady (EU) 2022/576</w:t>
      </w:r>
      <w:r w:rsidRPr="00765675">
        <w:rPr>
          <w:rStyle w:val="Znakapoznpodarou"/>
        </w:rPr>
        <w:footnoteReference w:id="2"/>
      </w:r>
      <w:r w:rsidRPr="00765675">
        <w:t>.</w:t>
      </w:r>
    </w:p>
    <w:p w14:paraId="475F7692" w14:textId="77777777" w:rsidR="004C62EB" w:rsidRPr="00765675" w:rsidRDefault="004C62EB" w:rsidP="004C62EB">
      <w:pPr>
        <w:pStyle w:val="2sltext"/>
        <w:numPr>
          <w:ilvl w:val="0"/>
          <w:numId w:val="0"/>
        </w:numPr>
        <w:tabs>
          <w:tab w:val="left" w:pos="142"/>
        </w:tabs>
        <w:spacing w:before="120" w:after="120"/>
        <w:ind w:firstLine="425"/>
      </w:pPr>
      <w:r w:rsidRPr="00765675">
        <w:t>Z tohoto čestného prohlášení musí vyplývat, že účastník zadávacího řízení není:</w:t>
      </w:r>
    </w:p>
    <w:p w14:paraId="3454A64B" w14:textId="77777777" w:rsidR="004C62EB" w:rsidRPr="00765675" w:rsidRDefault="004C62EB" w:rsidP="004C62EB">
      <w:pPr>
        <w:pStyle w:val="3seznam"/>
      </w:pPr>
      <w:bookmarkStart w:id="87" w:name="_Ref177723808"/>
      <w:r w:rsidRPr="00765675">
        <w:t>ruským státním příslušníkem, fyzickou či právnickou osobou nebo subjektem či orgánem se sídlem v Rusku,</w:t>
      </w:r>
      <w:bookmarkEnd w:id="87"/>
    </w:p>
    <w:p w14:paraId="2E7C4A43" w14:textId="7BA9AF19" w:rsidR="004C62EB" w:rsidRPr="00765675" w:rsidRDefault="004C62EB" w:rsidP="004C62EB">
      <w:pPr>
        <w:pStyle w:val="3seznam"/>
      </w:pPr>
      <w:bookmarkStart w:id="88" w:name="_Ref177723828"/>
      <w:r w:rsidRPr="00765675">
        <w:t xml:space="preserve">právnickou osobou, subjektem nebo orgánem, které jsou z více než 50 % přímo či nepřímo vlastněny některým ze subjektů uvedených v písm. </w:t>
      </w:r>
      <w:r w:rsidR="00201B3D">
        <w:fldChar w:fldCharType="begin"/>
      </w:r>
      <w:r w:rsidR="00201B3D">
        <w:instrText xml:space="preserve"> REF _Ref177723808 \r \h </w:instrText>
      </w:r>
      <w:r w:rsidR="00201B3D">
        <w:fldChar w:fldCharType="separate"/>
      </w:r>
      <w:r w:rsidR="00201B3D">
        <w:t>a)</w:t>
      </w:r>
      <w:r w:rsidR="00201B3D">
        <w:fldChar w:fldCharType="end"/>
      </w:r>
      <w:r w:rsidR="00201B3D">
        <w:t xml:space="preserve"> </w:t>
      </w:r>
      <w:r w:rsidRPr="00765675">
        <w:t>tohoto odstavce, nebo</w:t>
      </w:r>
      <w:bookmarkEnd w:id="88"/>
    </w:p>
    <w:p w14:paraId="7139BCF6" w14:textId="380C0AD7" w:rsidR="004C62EB" w:rsidRPr="00765675" w:rsidRDefault="004C62EB" w:rsidP="004C62EB">
      <w:pPr>
        <w:pStyle w:val="3seznam"/>
      </w:pPr>
      <w:r w:rsidRPr="00765675">
        <w:t>fyzickou nebo právnickou osobou, subjektem nebo orgánem, které jednají jménem nebo na pokyn některého ze subjektů uvedených v písm.</w:t>
      </w:r>
      <w:r w:rsidR="00201B3D">
        <w:t xml:space="preserve"> </w:t>
      </w:r>
      <w:r w:rsidR="00201B3D">
        <w:fldChar w:fldCharType="begin"/>
      </w:r>
      <w:r w:rsidR="00201B3D">
        <w:instrText xml:space="preserve"> REF _Ref177723808 \r \h </w:instrText>
      </w:r>
      <w:r w:rsidR="00201B3D">
        <w:fldChar w:fldCharType="separate"/>
      </w:r>
      <w:r w:rsidR="00201B3D">
        <w:t>a)</w:t>
      </w:r>
      <w:r w:rsidR="00201B3D">
        <w:fldChar w:fldCharType="end"/>
      </w:r>
      <w:r w:rsidR="00201B3D">
        <w:t xml:space="preserve"> n</w:t>
      </w:r>
      <w:r w:rsidRPr="00765675">
        <w:t xml:space="preserve">ebo </w:t>
      </w:r>
      <w:r w:rsidR="00201B3D">
        <w:fldChar w:fldCharType="begin"/>
      </w:r>
      <w:r w:rsidR="00201B3D">
        <w:instrText xml:space="preserve"> REF _Ref177723828 \r \h </w:instrText>
      </w:r>
      <w:r w:rsidR="00201B3D">
        <w:fldChar w:fldCharType="separate"/>
      </w:r>
      <w:r w:rsidR="00201B3D">
        <w:t>b)</w:t>
      </w:r>
      <w:r w:rsidR="00201B3D">
        <w:fldChar w:fldCharType="end"/>
      </w:r>
      <w:r w:rsidR="00201B3D">
        <w:t xml:space="preserve"> </w:t>
      </w:r>
      <w:r w:rsidRPr="00765675">
        <w:t>tohoto odstavce.</w:t>
      </w:r>
    </w:p>
    <w:p w14:paraId="4F13144A" w14:textId="774B32E8" w:rsidR="004C62EB" w:rsidRPr="00765675" w:rsidRDefault="004C62EB" w:rsidP="004C62EB">
      <w:pPr>
        <w:pStyle w:val="3seznam"/>
        <w:numPr>
          <w:ilvl w:val="0"/>
          <w:numId w:val="0"/>
        </w:numPr>
        <w:ind w:left="425"/>
      </w:pPr>
      <w:r w:rsidRPr="00765675">
        <w:t xml:space="preserve">Z tohoto čestného prohlášení musí dále vyplývat, že výše uvedené podmínky splňují také případní poddodavatelé, dodavatelé nebo subjekty, kterými účastník zadávacího řízení prokazuje kvalifikaci a kteří se budou podílet na plnění veřejné zakázky z více než 10 % hodnoty veřejné zakázky, nebo se kterými účastník zadávacího řízení podává společnou </w:t>
      </w:r>
      <w:r w:rsidR="00765675" w:rsidRPr="00765675">
        <w:t>předběžnou nabídku/</w:t>
      </w:r>
      <w:r w:rsidRPr="00765675">
        <w:t>nabídku.</w:t>
      </w:r>
    </w:p>
    <w:p w14:paraId="29FE3C84" w14:textId="77777777" w:rsidR="004C62EB" w:rsidRPr="00765675" w:rsidRDefault="004C62EB" w:rsidP="004C62EB">
      <w:pPr>
        <w:pStyle w:val="3seznam"/>
        <w:numPr>
          <w:ilvl w:val="0"/>
          <w:numId w:val="0"/>
        </w:numPr>
      </w:pPr>
      <w:r w:rsidRPr="00765675">
        <w:t>Z čestného prohlášení musí vyplývat, že účastník zadávacího řízení neobchoduje se sankcionovaným zbožím, které se nachází v Rusku nebo Bělorusku či z Ruska nebo Běloruska pochází, a nenabízí takové zboží v rámci plnění veřejné zakázky.</w:t>
      </w:r>
    </w:p>
    <w:p w14:paraId="1964616F" w14:textId="77777777" w:rsidR="004C62EB" w:rsidRPr="00765675" w:rsidRDefault="004C62EB" w:rsidP="004C62EB">
      <w:pPr>
        <w:pStyle w:val="3seznam"/>
        <w:numPr>
          <w:ilvl w:val="0"/>
          <w:numId w:val="0"/>
        </w:numPr>
      </w:pPr>
      <w:r w:rsidRPr="00765675">
        <w:t>Z čestného prohlášení musí vyplývat, že na účastníka zadávacího řízení se nevztahují žádné sankční režimy přijaté nařízením Rady (EU) č. 269/2014</w:t>
      </w:r>
      <w:r w:rsidRPr="00765675">
        <w:rPr>
          <w:rStyle w:val="Znakapoznpodarou"/>
        </w:rPr>
        <w:footnoteReference w:id="3"/>
      </w:r>
      <w:r w:rsidRPr="00765675">
        <w:t>, nařízením Rady (EU) č. 208/2014</w:t>
      </w:r>
      <w:r w:rsidRPr="00765675">
        <w:rPr>
          <w:rStyle w:val="Znakapoznpodarou"/>
        </w:rPr>
        <w:footnoteReference w:id="4"/>
      </w:r>
      <w:r w:rsidRPr="00765675">
        <w:t xml:space="preserve"> a nařízením Rady (ES) č. 765/2006</w:t>
      </w:r>
      <w:r w:rsidRPr="00765675">
        <w:rPr>
          <w:rStyle w:val="Znakapoznpodarou"/>
        </w:rPr>
        <w:footnoteReference w:id="5"/>
      </w:r>
      <w:r w:rsidRPr="00765675">
        <w:t>.</w:t>
      </w:r>
    </w:p>
    <w:p w14:paraId="3AFA8BC2" w14:textId="77777777" w:rsidR="004C62EB" w:rsidRPr="00765675" w:rsidRDefault="004C62EB" w:rsidP="004C62EB">
      <w:pPr>
        <w:pStyle w:val="3seznam"/>
        <w:numPr>
          <w:ilvl w:val="0"/>
          <w:numId w:val="0"/>
        </w:numPr>
      </w:pPr>
      <w:r w:rsidRPr="00765675">
        <w:lastRenderedPageBreak/>
        <w:t>Z čestného prohlášení musí vyplývat, že žádné finanční prostředky, které účastník zadávacího řízení obdrží za plnění veřejné zakázky, přímo ani nepřímo nezpřístupní fyzickým nebo právnickým osobám, subjektům či orgánům s nimi spojeným uvedeným v sankčním seznamu v příloze nařízení Rady (EU) č. 269/2014</w:t>
      </w:r>
      <w:r w:rsidRPr="00765675">
        <w:rPr>
          <w:rStyle w:val="Znakapoznpodarou"/>
        </w:rPr>
        <w:footnoteReference w:id="6"/>
      </w:r>
      <w:r w:rsidRPr="00765675">
        <w:t xml:space="preserve"> ve spojení s prováděcím nařízením Rady (EU) č. 2022/581</w:t>
      </w:r>
      <w:r w:rsidRPr="00765675">
        <w:rPr>
          <w:rStyle w:val="Znakapoznpodarou"/>
        </w:rPr>
        <w:footnoteReference w:id="7"/>
      </w:r>
      <w:r w:rsidRPr="00765675">
        <w:t>, nařízení Rady (EU) č. 208/2014</w:t>
      </w:r>
      <w:r w:rsidRPr="00765675">
        <w:rPr>
          <w:rStyle w:val="Znakapoznpodarou"/>
        </w:rPr>
        <w:footnoteReference w:id="8"/>
      </w:r>
      <w:r w:rsidRPr="00765675">
        <w:t xml:space="preserve"> a nařízení Rady (ES) č. 765/2006</w:t>
      </w:r>
      <w:r w:rsidRPr="00765675">
        <w:rPr>
          <w:rStyle w:val="Znakapoznpodarou"/>
        </w:rPr>
        <w:footnoteReference w:id="9"/>
      </w:r>
      <w:r w:rsidRPr="00765675">
        <w:t>, nebo v jejich prospěch.</w:t>
      </w:r>
    </w:p>
    <w:p w14:paraId="38D0604D" w14:textId="0E034415" w:rsidR="004C62EB" w:rsidRPr="00765675" w:rsidRDefault="004C62EB" w:rsidP="004C62EB">
      <w:pPr>
        <w:pStyle w:val="2sltext"/>
        <w:numPr>
          <w:ilvl w:val="0"/>
          <w:numId w:val="0"/>
        </w:numPr>
        <w:spacing w:before="120" w:after="120"/>
      </w:pPr>
      <w:r w:rsidRPr="00765675">
        <w:t>Čestné prohlášení zadavatel doporučuje zpracovat podle předlohy (</w:t>
      </w:r>
      <w:r w:rsidRPr="00765675">
        <w:fldChar w:fldCharType="begin"/>
      </w:r>
      <w:r w:rsidRPr="00765675">
        <w:instrText xml:space="preserve"> REF _Ref142372217 \r \h  \* MERGEFORMAT </w:instrText>
      </w:r>
      <w:r w:rsidRPr="00765675">
        <w:fldChar w:fldCharType="separate"/>
      </w:r>
      <w:r w:rsidR="00BF424A">
        <w:t>Příloha č. 8</w:t>
      </w:r>
      <w:r w:rsidRPr="00765675">
        <w:fldChar w:fldCharType="end"/>
      </w:r>
      <w:r w:rsidRPr="00765675">
        <w:t xml:space="preserve"> dokumentace zadávacího řízení).</w:t>
      </w:r>
    </w:p>
    <w:p w14:paraId="2D0B471C" w14:textId="44959510" w:rsidR="004C62EB" w:rsidRPr="00765675" w:rsidRDefault="004C62EB" w:rsidP="004C62EB">
      <w:pPr>
        <w:pStyle w:val="2margrubrika"/>
      </w:pPr>
      <w:r w:rsidRPr="00765675">
        <w:t xml:space="preserve">Forma </w:t>
      </w:r>
      <w:r w:rsidR="00765675" w:rsidRPr="00765675">
        <w:t>předběžné nabídky/</w:t>
      </w:r>
      <w:r w:rsidRPr="00765675">
        <w:t>nabídky</w:t>
      </w:r>
    </w:p>
    <w:p w14:paraId="24B3CE8C" w14:textId="5D036462" w:rsidR="004C62EB" w:rsidRPr="00765675" w:rsidRDefault="004C62EB" w:rsidP="004C62EB">
      <w:pPr>
        <w:pStyle w:val="2sltext"/>
        <w:keepNext/>
        <w:spacing w:after="120"/>
      </w:pPr>
      <w:bookmarkStart w:id="89" w:name="_Ref161653892"/>
      <w:r w:rsidRPr="00765675">
        <w:t>V </w:t>
      </w:r>
      <w:r w:rsidR="00765675" w:rsidRPr="00765675">
        <w:t>předběžné nabídce/</w:t>
      </w:r>
      <w:r w:rsidRPr="00765675">
        <w:t>nabídce musejí být na krycím listu uvedeny:</w:t>
      </w:r>
      <w:bookmarkEnd w:id="89"/>
    </w:p>
    <w:p w14:paraId="21078E61" w14:textId="77777777" w:rsidR="004C62EB" w:rsidRPr="00765675" w:rsidRDefault="004C62EB" w:rsidP="004C62EB">
      <w:pPr>
        <w:pStyle w:val="3seznam"/>
      </w:pPr>
      <w:r w:rsidRPr="00765675">
        <w:t>identifikační údaje účastníka zadávacího řízení v rozsahu uvedeném v § 28 odst. 1 písm. g) zákona,</w:t>
      </w:r>
    </w:p>
    <w:p w14:paraId="39EDD796" w14:textId="77777777" w:rsidR="004C62EB" w:rsidRPr="00765675" w:rsidRDefault="004C62EB" w:rsidP="004C62EB">
      <w:pPr>
        <w:pStyle w:val="3seznam"/>
        <w:rPr>
          <w:i/>
          <w:iCs/>
        </w:rPr>
      </w:pPr>
      <w:r w:rsidRPr="00765675">
        <w:t>případně další údaje.</w:t>
      </w:r>
    </w:p>
    <w:p w14:paraId="74745FBE" w14:textId="33664F00" w:rsidR="004C62EB" w:rsidRPr="00765675" w:rsidRDefault="004C62EB" w:rsidP="004C62EB">
      <w:pPr>
        <w:pStyle w:val="2nesltext"/>
        <w:ind w:left="425"/>
      </w:pPr>
      <w:r w:rsidRPr="00765675">
        <w:rPr>
          <w:rFonts w:asciiTheme="minorHAnsi" w:hAnsiTheme="minorHAnsi"/>
          <w:lang w:eastAsia="cs-CZ"/>
        </w:rPr>
        <w:t xml:space="preserve">Krycí list zadavatel doporučuje zpracovat podle předlohy </w:t>
      </w:r>
      <w:r w:rsidRPr="00765675">
        <w:t>(</w:t>
      </w:r>
      <w:r w:rsidRPr="00765675">
        <w:fldChar w:fldCharType="begin"/>
      </w:r>
      <w:r w:rsidRPr="00765675">
        <w:instrText xml:space="preserve"> REF _Ref443664673 \n \h  \* MERGEFORMAT </w:instrText>
      </w:r>
      <w:r w:rsidRPr="00765675">
        <w:fldChar w:fldCharType="separate"/>
      </w:r>
      <w:r w:rsidR="00BF424A">
        <w:t>Příloha č. 1</w:t>
      </w:r>
      <w:r w:rsidRPr="00765675">
        <w:fldChar w:fldCharType="end"/>
      </w:r>
      <w:r w:rsidRPr="00765675">
        <w:t xml:space="preserve"> dokumentace zadávacího řízení).</w:t>
      </w:r>
    </w:p>
    <w:p w14:paraId="2F89FC74" w14:textId="3718AA88" w:rsidR="004C62EB" w:rsidRPr="009F1CDC" w:rsidRDefault="00765675" w:rsidP="004C62EB">
      <w:pPr>
        <w:pStyle w:val="2sltext"/>
        <w:spacing w:after="120"/>
      </w:pPr>
      <w:r w:rsidRPr="009F1CDC">
        <w:t>Předběžná nabídka/n</w:t>
      </w:r>
      <w:r w:rsidR="004C62EB" w:rsidRPr="009F1CDC">
        <w:t xml:space="preserve">abídka bude předložena v následující struktuře: </w:t>
      </w:r>
    </w:p>
    <w:p w14:paraId="5BA6AE81" w14:textId="74AD940B" w:rsidR="004C62EB" w:rsidRPr="00765675" w:rsidRDefault="004C62EB" w:rsidP="004C62EB">
      <w:pPr>
        <w:pStyle w:val="3seznam"/>
      </w:pPr>
      <w:r w:rsidRPr="00765675">
        <w:t xml:space="preserve">krycí list </w:t>
      </w:r>
      <w:r w:rsidR="00765675" w:rsidRPr="00765675">
        <w:t>předběžné nabídky/</w:t>
      </w:r>
      <w:r w:rsidRPr="00765675">
        <w:t>nabídky,</w:t>
      </w:r>
    </w:p>
    <w:p w14:paraId="2331B690" w14:textId="28DAC6A1" w:rsidR="004C62EB" w:rsidRDefault="004C62EB" w:rsidP="004C62EB">
      <w:pPr>
        <w:pStyle w:val="3seznam"/>
      </w:pPr>
      <w:r w:rsidRPr="00765675">
        <w:t xml:space="preserve">cena plnění zpracovaná podle čl. </w:t>
      </w:r>
      <w:r w:rsidRPr="00765675">
        <w:fldChar w:fldCharType="begin"/>
      </w:r>
      <w:r w:rsidRPr="00765675">
        <w:instrText xml:space="preserve"> REF _Ref409684685 \n \h  \* MERGEFORMAT </w:instrText>
      </w:r>
      <w:r w:rsidRPr="00765675">
        <w:fldChar w:fldCharType="separate"/>
      </w:r>
      <w:r w:rsidR="00BF424A">
        <w:t>11</w:t>
      </w:r>
      <w:r w:rsidRPr="00765675">
        <w:fldChar w:fldCharType="end"/>
      </w:r>
      <w:r w:rsidRPr="00765675">
        <w:t xml:space="preserve"> dokumentace zadávacího řízení,</w:t>
      </w:r>
    </w:p>
    <w:p w14:paraId="4EFD3C7F" w14:textId="426A604C" w:rsidR="009E0C56" w:rsidRPr="001C07A4" w:rsidRDefault="009E0C56" w:rsidP="00C177AD">
      <w:pPr>
        <w:pStyle w:val="3seznam"/>
        <w:shd w:val="clear" w:color="auto" w:fill="FFFFFF" w:themeFill="background1"/>
      </w:pPr>
      <w:r w:rsidRPr="001C07A4">
        <w:t xml:space="preserve">specifikace nabízeného </w:t>
      </w:r>
      <w:r w:rsidR="00FC7382" w:rsidRPr="001C07A4">
        <w:t xml:space="preserve">předmětu </w:t>
      </w:r>
      <w:r w:rsidR="00E04E74" w:rsidRPr="00E04E74">
        <w:t>plnění</w:t>
      </w:r>
      <w:r w:rsidRPr="001C07A4">
        <w:t xml:space="preserve"> </w:t>
      </w:r>
      <w:r w:rsidR="003D2617" w:rsidRPr="001C07A4">
        <w:t xml:space="preserve">zpracovaná </w:t>
      </w:r>
      <w:r w:rsidR="00C177AD" w:rsidRPr="001C07A4">
        <w:t xml:space="preserve">podle čl. </w:t>
      </w:r>
      <w:r w:rsidR="00C177AD" w:rsidRPr="001C07A4">
        <w:fldChar w:fldCharType="begin"/>
      </w:r>
      <w:r w:rsidR="00C177AD" w:rsidRPr="001C07A4">
        <w:instrText xml:space="preserve"> REF _Ref177045744 \r \h  \* MERGEFORMAT </w:instrText>
      </w:r>
      <w:r w:rsidR="00C177AD" w:rsidRPr="001C07A4">
        <w:fldChar w:fldCharType="separate"/>
      </w:r>
      <w:r w:rsidR="00BF424A">
        <w:t>10</w:t>
      </w:r>
      <w:r w:rsidR="00C177AD" w:rsidRPr="001C07A4">
        <w:fldChar w:fldCharType="end"/>
      </w:r>
      <w:r w:rsidR="00C177AD" w:rsidRPr="001C07A4">
        <w:t xml:space="preserve"> dokumentace zadávacího řízení</w:t>
      </w:r>
      <w:r w:rsidRPr="001C07A4">
        <w:t>,</w:t>
      </w:r>
    </w:p>
    <w:p w14:paraId="492E6CFA" w14:textId="5A1A998D" w:rsidR="00C177AD" w:rsidRDefault="001C07A4" w:rsidP="00C177AD">
      <w:pPr>
        <w:pStyle w:val="3seznam"/>
        <w:shd w:val="clear" w:color="auto" w:fill="FFFFFF" w:themeFill="background1"/>
      </w:pPr>
      <w:r w:rsidRPr="001C07A4">
        <w:t>návrh</w:t>
      </w:r>
      <w:r w:rsidRPr="001C07A4">
        <w:rPr>
          <w:lang w:val="en-GB"/>
        </w:rPr>
        <w:t xml:space="preserve"> </w:t>
      </w:r>
      <w:r w:rsidR="00C177AD" w:rsidRPr="001C07A4">
        <w:rPr>
          <w:lang w:val="en-GB"/>
        </w:rPr>
        <w:t>rack</w:t>
      </w:r>
      <w:r w:rsidR="00C177AD" w:rsidRPr="001C07A4">
        <w:t xml:space="preserve"> plán</w:t>
      </w:r>
      <w:r w:rsidRPr="001C07A4">
        <w:t>u</w:t>
      </w:r>
      <w:r w:rsidR="003D2617" w:rsidRPr="001C07A4">
        <w:t xml:space="preserve"> zpracovaný </w:t>
      </w:r>
      <w:r w:rsidR="00705743" w:rsidRPr="001C07A4">
        <w:t xml:space="preserve">podle odst. </w:t>
      </w:r>
      <w:r w:rsidR="00705743" w:rsidRPr="001C07A4">
        <w:fldChar w:fldCharType="begin"/>
      </w:r>
      <w:r w:rsidR="00705743" w:rsidRPr="001C07A4">
        <w:instrText xml:space="preserve"> REF _Ref177046409 \r \h </w:instrText>
      </w:r>
      <w:r w:rsidRPr="001C07A4">
        <w:instrText xml:space="preserve"> \* MERGEFORMAT </w:instrText>
      </w:r>
      <w:r w:rsidR="00705743" w:rsidRPr="001C07A4">
        <w:fldChar w:fldCharType="separate"/>
      </w:r>
      <w:r w:rsidR="00BF424A">
        <w:t>22.9</w:t>
      </w:r>
      <w:r w:rsidR="00705743" w:rsidRPr="001C07A4">
        <w:fldChar w:fldCharType="end"/>
      </w:r>
      <w:r w:rsidRPr="001C07A4">
        <w:t xml:space="preserve"> </w:t>
      </w:r>
      <w:r w:rsidR="00705743" w:rsidRPr="001C07A4">
        <w:t>dokumentace zadávacího řízení,</w:t>
      </w:r>
    </w:p>
    <w:p w14:paraId="6EB2BAF5" w14:textId="463EC2A0" w:rsidR="000A2F85" w:rsidRPr="001C07A4" w:rsidRDefault="000A2F85" w:rsidP="000A2F85">
      <w:pPr>
        <w:pStyle w:val="3seznam"/>
      </w:pPr>
      <w:r w:rsidRPr="00765675">
        <w:t>čestné prohlášení o akceptaci návrhů smluv,</w:t>
      </w:r>
    </w:p>
    <w:p w14:paraId="45358628" w14:textId="77777777" w:rsidR="004C62EB" w:rsidRPr="001C07A4" w:rsidRDefault="004C62EB" w:rsidP="004C62EB">
      <w:pPr>
        <w:pStyle w:val="3seznam"/>
      </w:pPr>
      <w:r w:rsidRPr="001C07A4">
        <w:t>seznam poddodavatelů, nebo čestné prohlášení o tom, že účastníku zadávacího řízení nejsou známi poddodavatelé, jež se budou podílet na plnění veřejné zakázky,</w:t>
      </w:r>
    </w:p>
    <w:p w14:paraId="31689030" w14:textId="77777777" w:rsidR="004C62EB" w:rsidRPr="00765675" w:rsidRDefault="004C62EB" w:rsidP="004C62EB">
      <w:pPr>
        <w:pStyle w:val="3seznam"/>
      </w:pPr>
      <w:r w:rsidRPr="001C07A4">
        <w:t>čestné prohlášení</w:t>
      </w:r>
      <w:r w:rsidRPr="00765675">
        <w:t xml:space="preserve"> o neexistenci střetu zájmů,</w:t>
      </w:r>
    </w:p>
    <w:p w14:paraId="13704B3F" w14:textId="77777777" w:rsidR="004C62EB" w:rsidRPr="00765675" w:rsidRDefault="004C62EB" w:rsidP="004C62EB">
      <w:pPr>
        <w:pStyle w:val="3seznam"/>
      </w:pPr>
      <w:r w:rsidRPr="00765675">
        <w:t>čestné prohlášení k omezujícím opatřením přijatým Evropskou unií v souvislosti s ruskou agresí na území Ukrajiny vůči Rusku a Bělorusku,</w:t>
      </w:r>
    </w:p>
    <w:p w14:paraId="5A8C1E04" w14:textId="77777777" w:rsidR="004C62EB" w:rsidRPr="00765675" w:rsidRDefault="004C62EB" w:rsidP="004C62EB">
      <w:pPr>
        <w:pStyle w:val="3seznam"/>
      </w:pPr>
      <w:r w:rsidRPr="00765675">
        <w:t>ostatní dokumenty.</w:t>
      </w:r>
    </w:p>
    <w:p w14:paraId="5DF2EB1C" w14:textId="1983725B" w:rsidR="00A908E1" w:rsidRDefault="00A908E1" w:rsidP="00A908E1">
      <w:pPr>
        <w:pStyle w:val="2sltext"/>
      </w:pPr>
      <w:bookmarkStart w:id="90" w:name="_Ref161653904"/>
      <w:r w:rsidRPr="00A908E1">
        <w:t xml:space="preserve">Zadavatel doporučuje, aby </w:t>
      </w:r>
      <w:r>
        <w:t>byla předběžná nabídka/nabídka</w:t>
      </w:r>
      <w:r w:rsidRPr="00A908E1">
        <w:t xml:space="preserve"> </w:t>
      </w:r>
      <w:r>
        <w:t xml:space="preserve">podána </w:t>
      </w:r>
      <w:r w:rsidRPr="00A908E1">
        <w:t>ve strojově čitelné podobě.</w:t>
      </w:r>
      <w:bookmarkEnd w:id="90"/>
    </w:p>
    <w:p w14:paraId="4C687098" w14:textId="37E466B7" w:rsidR="004C62EB" w:rsidRPr="00765675" w:rsidRDefault="004C62EB" w:rsidP="004C62EB">
      <w:pPr>
        <w:pStyle w:val="2sltext"/>
      </w:pPr>
      <w:r w:rsidRPr="00765675">
        <w:t xml:space="preserve">Požadavky na formu </w:t>
      </w:r>
      <w:r w:rsidR="00765675" w:rsidRPr="00765675">
        <w:t>předběžné nabídky/</w:t>
      </w:r>
      <w:r w:rsidRPr="00765675">
        <w:t xml:space="preserve">nabídky uvedené v odst. </w:t>
      </w:r>
      <w:r w:rsidR="00A908E1">
        <w:fldChar w:fldCharType="begin"/>
      </w:r>
      <w:r w:rsidR="00A908E1">
        <w:instrText xml:space="preserve"> REF _Ref161653892 \r \h </w:instrText>
      </w:r>
      <w:r w:rsidR="00A908E1">
        <w:fldChar w:fldCharType="separate"/>
      </w:r>
      <w:r w:rsidR="00BF424A">
        <w:t>22.13</w:t>
      </w:r>
      <w:r w:rsidR="00A908E1">
        <w:fldChar w:fldCharType="end"/>
      </w:r>
      <w:r w:rsidR="00A908E1">
        <w:t xml:space="preserve"> </w:t>
      </w:r>
      <w:r w:rsidRPr="00765675">
        <w:t xml:space="preserve">až </w:t>
      </w:r>
      <w:r w:rsidR="00A908E1">
        <w:fldChar w:fldCharType="begin"/>
      </w:r>
      <w:r w:rsidR="00A908E1">
        <w:instrText xml:space="preserve"> REF _Ref161653904 \r \h </w:instrText>
      </w:r>
      <w:r w:rsidR="00A908E1">
        <w:fldChar w:fldCharType="separate"/>
      </w:r>
      <w:r w:rsidR="00BF424A">
        <w:t>22.15</w:t>
      </w:r>
      <w:r w:rsidR="00A908E1">
        <w:fldChar w:fldCharType="end"/>
      </w:r>
      <w:r w:rsidRPr="00765675">
        <w:t xml:space="preserve"> dokumentace zadávacího řízení mají doporučující charakter.</w:t>
      </w:r>
    </w:p>
    <w:p w14:paraId="5DB45BB2" w14:textId="77777777" w:rsidR="004C62EB" w:rsidRPr="00765675" w:rsidRDefault="004C62EB" w:rsidP="004C62EB">
      <w:pPr>
        <w:pStyle w:val="2margrubrika"/>
      </w:pPr>
      <w:r w:rsidRPr="00765675">
        <w:lastRenderedPageBreak/>
        <w:t>Ostatní podmínky</w:t>
      </w:r>
    </w:p>
    <w:p w14:paraId="4595F20B" w14:textId="20D0B7EA" w:rsidR="004C62EB" w:rsidRDefault="004C62EB" w:rsidP="00B2476F">
      <w:pPr>
        <w:pStyle w:val="2sltext"/>
      </w:pPr>
      <w:r w:rsidRPr="00765675">
        <w:t xml:space="preserve">Zadavatel nepřipouští podmiňovat </w:t>
      </w:r>
      <w:r w:rsidR="00765675" w:rsidRPr="00765675">
        <w:t>předběžnou nabídku/</w:t>
      </w:r>
      <w:r w:rsidRPr="00765675">
        <w:t>nabídku jakýmikoli jinými podmínkami, než jsou stanoveny v zadávacích podmínkách.</w:t>
      </w:r>
    </w:p>
    <w:p w14:paraId="00E60DFE" w14:textId="00549059" w:rsidR="00261EDD" w:rsidRPr="0041035C" w:rsidRDefault="00261EDD" w:rsidP="00261EDD">
      <w:pPr>
        <w:pStyle w:val="1nadpis"/>
      </w:pPr>
      <w:bookmarkStart w:id="91" w:name="_Toc177723920"/>
      <w:r w:rsidRPr="0041035C">
        <w:t xml:space="preserve">Lhůta pro podání </w:t>
      </w:r>
      <w:r>
        <w:t>předběžných nabídek/nabídek</w:t>
      </w:r>
      <w:bookmarkEnd w:id="91"/>
    </w:p>
    <w:p w14:paraId="440DABB3" w14:textId="2FF132E8" w:rsidR="00261EDD" w:rsidRPr="0041035C" w:rsidRDefault="00261EDD" w:rsidP="00261EDD">
      <w:pPr>
        <w:pStyle w:val="2sltext"/>
      </w:pPr>
      <w:r w:rsidRPr="0041035C">
        <w:t xml:space="preserve">Lhůta pro podání </w:t>
      </w:r>
      <w:r>
        <w:t>předběžných nabídek/nabídek bude stanovena ve výzvě k podání předběžných nabídek/nabídek.</w:t>
      </w:r>
    </w:p>
    <w:p w14:paraId="5B80D21F" w14:textId="3012CCBA" w:rsidR="00261EDD" w:rsidRDefault="00261EDD" w:rsidP="00261EDD">
      <w:pPr>
        <w:pStyle w:val="2sltext"/>
      </w:pPr>
      <w:r>
        <w:t>Předběžná nabídka/nabídka</w:t>
      </w:r>
      <w:r w:rsidRPr="0041035C">
        <w:t xml:space="preserve"> musí být podána nejpozději do konce lhůty pro podání </w:t>
      </w:r>
      <w:r>
        <w:t>předběžných nabídek/nabídek.</w:t>
      </w:r>
      <w:r w:rsidRPr="0041035C">
        <w:t xml:space="preserve"> Za včasné doručení </w:t>
      </w:r>
      <w:r>
        <w:t>předběžné nabídky/nabídky</w:t>
      </w:r>
      <w:r w:rsidRPr="0041035C">
        <w:t xml:space="preserve"> nese odpovědnost účastník zadávacího řízení.</w:t>
      </w:r>
    </w:p>
    <w:p w14:paraId="7809DA8E" w14:textId="32375A1A" w:rsidR="00261EDD" w:rsidRPr="0041035C" w:rsidRDefault="00261EDD" w:rsidP="00261EDD">
      <w:pPr>
        <w:pStyle w:val="1nadpis"/>
      </w:pPr>
      <w:bookmarkStart w:id="92" w:name="_Toc177723921"/>
      <w:r>
        <w:t>Otevírání předběžných nabídek/nabídek</w:t>
      </w:r>
      <w:bookmarkEnd w:id="92"/>
    </w:p>
    <w:p w14:paraId="2D127DFC" w14:textId="3133B332" w:rsidR="00261EDD" w:rsidRPr="00DC1D92" w:rsidRDefault="00261EDD" w:rsidP="00261EDD">
      <w:pPr>
        <w:pStyle w:val="2sltext"/>
      </w:pPr>
      <w:r w:rsidRPr="00DC1D92">
        <w:t xml:space="preserve">Zadavatel otevře </w:t>
      </w:r>
      <w:r>
        <w:t>předběžné nabídky/nabídky</w:t>
      </w:r>
      <w:r w:rsidRPr="00DC1D92">
        <w:t xml:space="preserve"> po uplynutí lhůty pro podání </w:t>
      </w:r>
      <w:r>
        <w:t>předběžných nabídek/nabídek</w:t>
      </w:r>
      <w:r w:rsidRPr="00DC1D92">
        <w:t>.</w:t>
      </w:r>
    </w:p>
    <w:p w14:paraId="397804E3" w14:textId="6D800C6E" w:rsidR="00261EDD" w:rsidRPr="00DC1D92" w:rsidRDefault="00261EDD" w:rsidP="00261EDD">
      <w:pPr>
        <w:pStyle w:val="2sltext"/>
      </w:pPr>
      <w:r w:rsidRPr="00DC1D92">
        <w:t xml:space="preserve">Otevírání </w:t>
      </w:r>
      <w:r>
        <w:t>předběžných nabídek/nabídek</w:t>
      </w:r>
      <w:r w:rsidRPr="00DC1D92">
        <w:t xml:space="preserve"> se bude s ohledem na skutečnost, že zadavatel umožňuje podání </w:t>
      </w:r>
      <w:r>
        <w:t>předběžných nabídek/nabídek</w:t>
      </w:r>
      <w:r w:rsidRPr="00DC1D92">
        <w:t xml:space="preserve"> pouze elektronicky, konat bez přítomnosti účastníků zadávacího řízení.</w:t>
      </w:r>
    </w:p>
    <w:p w14:paraId="233BC94F" w14:textId="5FA452CE" w:rsidR="00261EDD" w:rsidRDefault="00261EDD" w:rsidP="00261EDD">
      <w:pPr>
        <w:pStyle w:val="2sltext"/>
      </w:pPr>
      <w:r w:rsidRPr="00DC1D92">
        <w:t xml:space="preserve">Otevřením </w:t>
      </w:r>
      <w:r>
        <w:t>předběžné nabídky/nabídky</w:t>
      </w:r>
      <w:r w:rsidRPr="00DC1D92">
        <w:t xml:space="preserve"> v elektronické podobě se rozumí zpřístupnění jejího obsahu zadavateli.</w:t>
      </w:r>
    </w:p>
    <w:p w14:paraId="2723D081" w14:textId="77777777" w:rsidR="00670067" w:rsidRPr="00952BF4" w:rsidRDefault="00670067" w:rsidP="00670067">
      <w:pPr>
        <w:pStyle w:val="1nadpis"/>
      </w:pPr>
      <w:bookmarkStart w:id="93" w:name="_Toc177723922"/>
      <w:r w:rsidRPr="00952BF4">
        <w:t>Změny kvalifikace účastníka zadávacího řízení</w:t>
      </w:r>
      <w:bookmarkEnd w:id="93"/>
    </w:p>
    <w:p w14:paraId="2402A29B" w14:textId="77777777" w:rsidR="00670067" w:rsidRPr="00952BF4" w:rsidRDefault="00670067" w:rsidP="00670067">
      <w:pPr>
        <w:pStyle w:val="2sltext"/>
        <w:spacing w:after="120"/>
      </w:pPr>
      <w:bookmarkStart w:id="94" w:name="_Ref459729667"/>
      <w:r w:rsidRPr="00952BF4">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bookmarkEnd w:id="94"/>
      <w:r>
        <w:t>:</w:t>
      </w:r>
    </w:p>
    <w:p w14:paraId="1424E190" w14:textId="77777777" w:rsidR="00670067" w:rsidRPr="00952BF4" w:rsidRDefault="00670067" w:rsidP="00670067">
      <w:pPr>
        <w:pStyle w:val="3seznam"/>
      </w:pPr>
      <w:r w:rsidRPr="00952BF4">
        <w:t>podmínky kvalifikace jsou nadále splněny,</w:t>
      </w:r>
    </w:p>
    <w:p w14:paraId="65EE0F34" w14:textId="77777777" w:rsidR="00670067" w:rsidRPr="00952BF4" w:rsidRDefault="00670067" w:rsidP="00670067">
      <w:pPr>
        <w:pStyle w:val="3seznam"/>
      </w:pPr>
      <w:r w:rsidRPr="00952BF4">
        <w:t>nedošlo k ovlivnění kritérií pro snížení počtu účastníků zadávacího řízení nebo nabídek a</w:t>
      </w:r>
    </w:p>
    <w:p w14:paraId="78CA1913" w14:textId="77777777" w:rsidR="00670067" w:rsidRPr="00952BF4" w:rsidRDefault="00670067" w:rsidP="00670067">
      <w:pPr>
        <w:pStyle w:val="3seznam"/>
      </w:pPr>
      <w:r w:rsidRPr="00952BF4">
        <w:t>nedošlo k ovlivnění kritérií hodnocení nabídek.</w:t>
      </w:r>
    </w:p>
    <w:p w14:paraId="193EC05C" w14:textId="0ED79E6E" w:rsidR="00670067" w:rsidRPr="00313E01" w:rsidRDefault="00670067" w:rsidP="00670067">
      <w:pPr>
        <w:pStyle w:val="2sltext"/>
      </w:pPr>
      <w:r w:rsidRPr="00461192">
        <w:t>Zadavatel může vyloučit účastníka zadávacího řízení, pokud prokáže, že účastník zadávacího řízení nesplnil povinnost podle</w:t>
      </w:r>
      <w:r w:rsidRPr="00952BF4">
        <w:t xml:space="preserve"> odst. </w:t>
      </w:r>
      <w:r>
        <w:fldChar w:fldCharType="begin"/>
      </w:r>
      <w:r>
        <w:instrText xml:space="preserve"> REF _Ref459729667 \r \h  \* MERGEFORMAT </w:instrText>
      </w:r>
      <w:r>
        <w:fldChar w:fldCharType="separate"/>
      </w:r>
      <w:r w:rsidR="00BF424A">
        <w:t>25.1</w:t>
      </w:r>
      <w:r>
        <w:fldChar w:fldCharType="end"/>
      </w:r>
      <w:r w:rsidRPr="00952BF4">
        <w:t xml:space="preserve"> </w:t>
      </w:r>
      <w:r w:rsidR="003F62DF">
        <w:t>dokumentace zadávacího řízení</w:t>
      </w:r>
      <w:r w:rsidRPr="00952BF4">
        <w:t>.</w:t>
      </w:r>
    </w:p>
    <w:p w14:paraId="60842C45" w14:textId="77777777" w:rsidR="001F6A0E" w:rsidRPr="00E406F3" w:rsidRDefault="001F6A0E" w:rsidP="009A50A6">
      <w:pPr>
        <w:pStyle w:val="1nadpis"/>
      </w:pPr>
      <w:bookmarkStart w:id="95" w:name="_Toc331152229"/>
      <w:bookmarkStart w:id="96" w:name="_Toc177723923"/>
      <w:bookmarkEnd w:id="62"/>
      <w:bookmarkEnd w:id="63"/>
      <w:bookmarkEnd w:id="64"/>
      <w:bookmarkEnd w:id="65"/>
      <w:bookmarkEnd w:id="66"/>
      <w:bookmarkEnd w:id="67"/>
      <w:r w:rsidRPr="00E406F3">
        <w:t>Další podmínky a práva zadavatele</w:t>
      </w:r>
      <w:bookmarkEnd w:id="95"/>
      <w:bookmarkEnd w:id="96"/>
    </w:p>
    <w:p w14:paraId="49A33B37" w14:textId="5C9E30E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 xml:space="preserve">sám. </w:t>
      </w:r>
      <w:r w:rsidR="0041035C" w:rsidRPr="002F07EC">
        <w:t>Žádosti o účast</w:t>
      </w:r>
      <w:r w:rsidR="0041035C">
        <w:t>/předběžné nabídky/nabídky</w:t>
      </w:r>
      <w:r w:rsidR="0041035C" w:rsidRPr="002F07EC">
        <w:t xml:space="preserve"> ani jejich části</w:t>
      </w:r>
      <w:r w:rsidRPr="004E5848">
        <w:t xml:space="preserve"> se</w:t>
      </w:r>
      <w:r w:rsidR="00710600">
        <w:t xml:space="preserve"> </w:t>
      </w:r>
      <w:r w:rsidR="00CD660A">
        <w:t>účastníkům</w:t>
      </w:r>
      <w:r w:rsidRPr="004E5848">
        <w:t xml:space="preserve"> </w:t>
      </w:r>
      <w:r w:rsidR="00DD2C22">
        <w:t xml:space="preserve">zadávacího řízení </w:t>
      </w:r>
      <w:r w:rsidRPr="004E5848">
        <w:t xml:space="preserve">po skončení lhůty </w:t>
      </w:r>
      <w:r w:rsidRPr="004E5848">
        <w:lastRenderedPageBreak/>
        <w:t xml:space="preserve">pro podání </w:t>
      </w:r>
      <w:r w:rsidR="0041035C" w:rsidRPr="002F07EC">
        <w:t>žádostí o</w:t>
      </w:r>
      <w:r w:rsidR="0041035C">
        <w:t> </w:t>
      </w:r>
      <w:r w:rsidR="0041035C" w:rsidRPr="002F07EC">
        <w:t>účast</w:t>
      </w:r>
      <w:r w:rsidR="0041035C">
        <w:t>/předběžných nabídek/nabídek</w:t>
      </w:r>
      <w:r w:rsidR="009D7E94">
        <w:t xml:space="preserve"> nevracejí a zůstávají u </w:t>
      </w:r>
      <w:r w:rsidRPr="004E5848">
        <w:t>zadavatele jako součást dokumentace o </w:t>
      </w:r>
      <w:r w:rsidR="006B5467" w:rsidRPr="006B5467">
        <w:t>zadávacím řízení</w:t>
      </w:r>
      <w:r w:rsidRPr="004E5848">
        <w:t>.</w:t>
      </w:r>
    </w:p>
    <w:p w14:paraId="16239941" w14:textId="69386B02" w:rsidR="00CA02F6" w:rsidRDefault="00CA02F6" w:rsidP="00CA02F6">
      <w:pPr>
        <w:pStyle w:val="2sltext"/>
      </w:pPr>
      <w:bookmarkStart w:id="97" w:name="_Toc314828821"/>
      <w:bookmarkStart w:id="98" w:name="_Toc304446832"/>
      <w:r w:rsidRPr="004E5848">
        <w:t xml:space="preserve">V případě, že dojde ke změně údajů uvedených </w:t>
      </w:r>
      <w:r w:rsidR="0041035C" w:rsidRPr="004E5848">
        <w:t>v</w:t>
      </w:r>
      <w:r w:rsidR="0041035C">
        <w:t> žádosti o účast/předběžné nabídce/nabídce</w:t>
      </w:r>
      <w:r w:rsidRPr="004E5848">
        <w:t xml:space="preserv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289DFFA9" w14:textId="3EA37DB3" w:rsidR="007D5301" w:rsidRPr="00370D1E" w:rsidRDefault="007D5301" w:rsidP="007D5301">
      <w:pPr>
        <w:pStyle w:val="2sltext"/>
      </w:pPr>
      <w:r w:rsidRPr="00370D1E">
        <w:t xml:space="preserve">Veřejná zakázka </w:t>
      </w:r>
      <w:sdt>
        <w:sdtPr>
          <w:id w:val="2146690630"/>
          <w:placeholder>
            <w:docPart w:val="4F2CC8724F054125B433D30D5E11ACF1"/>
          </w:placeholder>
          <w:dropDownList>
            <w:listItem w:value="Zvolte položku."/>
            <w:listItem w:displayText="je" w:value="je"/>
            <w:listItem w:displayText="není" w:value="není"/>
          </w:dropDownList>
        </w:sdtPr>
        <w:sdtContent>
          <w:r w:rsidR="00630172">
            <w:t>není</w:t>
          </w:r>
        </w:sdtContent>
      </w:sdt>
      <w:r w:rsidRPr="00370D1E">
        <w:t xml:space="preserve"> rozdělena na části ve smyslu § 101 zákona.</w:t>
      </w:r>
    </w:p>
    <w:p w14:paraId="5065B2C9" w14:textId="71175A8C" w:rsidR="00CA02F6" w:rsidRPr="00067427" w:rsidRDefault="0041035C" w:rsidP="00CA02F6">
      <w:pPr>
        <w:pStyle w:val="2sltext"/>
      </w:pPr>
      <w:r w:rsidRPr="00F95FD4">
        <w:rPr>
          <w:rFonts w:asciiTheme="minorHAnsi" w:hAnsiTheme="minorHAnsi" w:cstheme="minorHAnsi"/>
        </w:rPr>
        <w:t xml:space="preserve">Zadavatel </w:t>
      </w:r>
      <w:sdt>
        <w:sdtPr>
          <w:rPr>
            <w:rFonts w:asciiTheme="minorHAnsi" w:hAnsiTheme="minorHAnsi" w:cstheme="minorHAnsi"/>
          </w:rPr>
          <w:id w:val="-240560965"/>
          <w:placeholder>
            <w:docPart w:val="6A0C76DC57294A49BEA3D32BFA02524E"/>
          </w:placeholder>
          <w:dropDownList>
            <w:listItem w:value="Zvolte položku."/>
            <w:listItem w:displayText="připouští" w:value="připouští"/>
            <w:listItem w:displayText="nepřipouští" w:value="nepřipouští"/>
          </w:dropDownList>
        </w:sdtPr>
        <w:sdtContent>
          <w:r w:rsidR="00630172">
            <w:rPr>
              <w:rFonts w:asciiTheme="minorHAnsi" w:hAnsiTheme="minorHAnsi" w:cstheme="minorHAnsi"/>
            </w:rPr>
            <w:t>nepřipouští</w:t>
          </w:r>
        </w:sdtContent>
      </w:sdt>
      <w:r w:rsidRPr="00F95FD4">
        <w:rPr>
          <w:rFonts w:asciiTheme="minorHAnsi" w:hAnsiTheme="minorHAnsi" w:cstheme="minorHAnsi"/>
        </w:rPr>
        <w:t xml:space="preserve"> varianty předběžné nabídky/nabídky ve smyslu § 102 zákona</w:t>
      </w:r>
      <w:r w:rsidRPr="00F95FD4">
        <w:rPr>
          <w:rFonts w:asciiTheme="minorHAnsi" w:hAnsiTheme="minorHAnsi" w:cstheme="minorHAnsi"/>
          <w:i/>
          <w:iCs/>
        </w:rPr>
        <w:t>.</w:t>
      </w:r>
    </w:p>
    <w:p w14:paraId="6888B24B" w14:textId="77777777" w:rsidR="00CA02F6" w:rsidRPr="00067427" w:rsidRDefault="00CA02F6" w:rsidP="00CA02F6">
      <w:pPr>
        <w:pStyle w:val="2sltext"/>
      </w:pPr>
      <w:r w:rsidRPr="00067427">
        <w:t xml:space="preserve">Zadavatel si vyhrazuje právo zrušit zadávací řízení v souladu s § </w:t>
      </w:r>
      <w:r w:rsidR="002A5EC1">
        <w:t>127</w:t>
      </w:r>
      <w:r w:rsidRPr="00067427">
        <w:t xml:space="preserve"> zákona.</w:t>
      </w:r>
    </w:p>
    <w:p w14:paraId="5F2CC8F3" w14:textId="479D9C93" w:rsidR="00CA02F6" w:rsidRDefault="001E757E" w:rsidP="00CA02F6">
      <w:pPr>
        <w:pStyle w:val="2sltext"/>
      </w:pPr>
      <w:r w:rsidRPr="001E757E">
        <w:t>Zadavatel může ověřovat věrohodnost poskytnutých údajů, dokladů, vzorků nebo modelů</w:t>
      </w:r>
      <w:r>
        <w:t xml:space="preserve">, a to </w:t>
      </w:r>
      <w:r w:rsidR="00CA02F6" w:rsidRPr="004E5848">
        <w:t>i u třetích osob</w:t>
      </w:r>
      <w:r>
        <w:t>,</w:t>
      </w:r>
      <w:r w:rsidR="00CA02F6" w:rsidRPr="004E5848">
        <w:t xml:space="preserve"> a </w:t>
      </w:r>
      <w:r w:rsidR="000F4B52">
        <w:t>účastník</w:t>
      </w:r>
      <w:r w:rsidR="00CA02F6" w:rsidRPr="004E5848">
        <w:t xml:space="preserve"> </w:t>
      </w:r>
      <w:r w:rsidR="00DD2C22">
        <w:t xml:space="preserve">zadávacího řízení </w:t>
      </w:r>
      <w:r w:rsidR="00CA02F6" w:rsidRPr="004E5848">
        <w:t xml:space="preserve">je povinen </w:t>
      </w:r>
      <w:r>
        <w:t>poskytnout zadavateli</w:t>
      </w:r>
      <w:r w:rsidR="00CA02F6" w:rsidRPr="004E5848">
        <w:t xml:space="preserve"> v tomto ohledu</w:t>
      </w:r>
      <w:r>
        <w:t xml:space="preserve"> </w:t>
      </w:r>
      <w:r w:rsidR="00CA02F6" w:rsidRPr="004E5848">
        <w:t>veškerou potřebnou součinnost.</w:t>
      </w:r>
      <w:r>
        <w:t xml:space="preserve"> </w:t>
      </w:r>
      <w:r w:rsidRPr="001E757E">
        <w:t>Zadavatel si může údaje, doklady, vzorky nebo modely opatřovat také sám, pokud nejde o údaje, doklady, vzorky nebo modely, které budou hodnoceny podle kritérií hodnocení.</w:t>
      </w:r>
    </w:p>
    <w:p w14:paraId="4DE4FE7F" w14:textId="159E582C" w:rsidR="00EC792F" w:rsidRDefault="00EC792F" w:rsidP="00EC792F">
      <w:pPr>
        <w:pStyle w:val="2sltext"/>
      </w:pPr>
      <w:r w:rsidRPr="00EC792F">
        <w:t>Zadavatel může vyloučit účastníka zadávacího řízení, který je akciovou společností nebo má právní formu obdobnou akciové společnosti a nemá vydány výlučně</w:t>
      </w:r>
      <w:r>
        <w:t xml:space="preserve"> zaknihované akcie. Zadavatel u </w:t>
      </w:r>
      <w:r w:rsidRPr="00EC792F">
        <w:t xml:space="preserve">vybraného dodavatele ověří naplnění důvodu pro vyloučení </w:t>
      </w:r>
      <w:r w:rsidR="001E757E">
        <w:t xml:space="preserve">podle </w:t>
      </w:r>
      <w:r w:rsidRPr="00EC792F">
        <w:t>věty první tohoto odstavce na základě informací vedených v obchodním rejstříku. Pokud z informací vedených v obchodním rejstříku vyplývá naplnění důvodu pro vyloučení podle věty první tohoto odstavce, zadavatel účastníka zadávacího řízení vyloučí ze zadávacího řízení. Vybraného dodavatele se sídlem v zahraničí, který je akciovou společností nebo má právní formu obdobnou akciové společnosti, zadavatel požádá, aby v</w:t>
      </w:r>
      <w:r w:rsidR="002C0016">
        <w:t> </w:t>
      </w:r>
      <w:r w:rsidRPr="00EC792F">
        <w:t>přiměřené lhůtě předložil písemné čestné prohlášení o tom, které osoby jsou vlastníky akcií, jejichž souhrnná jmenovitá hodnota přesahuje 10 % základního kapitálu</w:t>
      </w:r>
      <w:r>
        <w:t xml:space="preserve"> účastníka zadávacího řízení, s </w:t>
      </w:r>
      <w:r w:rsidRPr="00EC792F">
        <w:t>uvedením zdroje, z něhož údaje o velikosti podílu akcionářů vychází.</w:t>
      </w:r>
    </w:p>
    <w:p w14:paraId="470EA9AF" w14:textId="167D703C" w:rsidR="001E757E" w:rsidRDefault="001E757E" w:rsidP="00EC792F">
      <w:pPr>
        <w:pStyle w:val="2sltext"/>
      </w:pPr>
      <w:r>
        <w:t>Zadavatel může vyloučit účastníka zadávacího řízení z účasti v zadávacím řízení, pokud se na něho vztahuje mezinárodní sankce podle § 48a odst. 1 zákona. Zadavatel vyloučí vybraného dodavatele</w:t>
      </w:r>
      <w:r w:rsidRPr="009F172F">
        <w:t xml:space="preserve"> </w:t>
      </w:r>
      <w:r>
        <w:t>z účasti v zadávacím řízení, pokud se na něho vztahuje mezinárodní sankce podle § 48a odst. 1 zákona. Pokud se mezinárodní sankce podle § 48a odst. 1 zákona vztahuje na poddodavatele účastníka zadávacího řízení, zadavatel může požadovat nahrazení takového poddodavatele účastníka zadávacího řízení dle § 48a odst. 4 zákona. Pokud se mezinárodní sankce podle § 48a odst. 1 zákona vztahuje na poddodavatele vybraného dodavatele, zadavatel bude požadovat nahrazení takového poddodavatele vybraného dodavatele dle § 48a odst. 4 zákona.</w:t>
      </w:r>
    </w:p>
    <w:p w14:paraId="54260D15" w14:textId="66399056" w:rsidR="0030609A"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370D1E">
        <w:fldChar w:fldCharType="begin"/>
      </w:r>
      <w:r w:rsidR="00370D1E">
        <w:instrText xml:space="preserve"> REF _Ref140583137 \n \h </w:instrText>
      </w:r>
      <w:r w:rsidR="00370D1E">
        <w:fldChar w:fldCharType="separate"/>
      </w:r>
      <w:r w:rsidR="00BF424A">
        <w:t>Příloha č. 9</w:t>
      </w:r>
      <w:r w:rsidR="00370D1E">
        <w:fldChar w:fldCharType="end"/>
      </w:r>
      <w:r w:rsidR="00370D1E">
        <w:t xml:space="preserve"> </w:t>
      </w:r>
      <w:r w:rsidRPr="00490EB4">
        <w:t xml:space="preserve">dokumentace zadávacího řízení). </w:t>
      </w:r>
      <w:r w:rsidR="00D1553F" w:rsidRPr="00490EB4">
        <w:t>Uvádí-li dodavatel v</w:t>
      </w:r>
      <w:r w:rsidR="0041035C">
        <w:t> žádosti o účast/předběžné nabídce/</w:t>
      </w:r>
      <w:r w:rsidR="00D1553F" w:rsidRPr="00490EB4">
        <w:t xml:space="preserve">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5D70A76D" w14:textId="78138F22" w:rsidR="003A63DB" w:rsidRDefault="00FB7E7B" w:rsidP="003450E7">
      <w:pPr>
        <w:pStyle w:val="2sltext"/>
      </w:pPr>
      <w:r>
        <w:t xml:space="preserve">Zadavatel v souladu s § 6 odst. 4 zákona při zpracovávání zadávacích podmínek včetně způsobu hodnocení a pravidel pro výběr dodavatele posoudil a zhodnotil </w:t>
      </w:r>
      <w:r w:rsidR="00451F80">
        <w:t>vhodnost</w:t>
      </w:r>
      <w:r>
        <w:t xml:space="preserve"> využití sociálně a environmentálně odpovědného zadávání a inovací ve smyslu zákona, přičemž závěry z tohoto posouzení vzešlé jsou blíže popsány v příloze dokumentace zadávacího řízení (</w:t>
      </w:r>
      <w:r>
        <w:fldChar w:fldCharType="begin"/>
      </w:r>
      <w:r>
        <w:instrText xml:space="preserve"> REF _Ref61000497 \r \h </w:instrText>
      </w:r>
      <w:r>
        <w:fldChar w:fldCharType="separate"/>
      </w:r>
      <w:r w:rsidR="00BF424A">
        <w:t>Příloha č. 10</w:t>
      </w:r>
      <w:r>
        <w:fldChar w:fldCharType="end"/>
      </w:r>
      <w:r>
        <w:t xml:space="preserve"> dokumentace zadávacího řízení)</w:t>
      </w:r>
      <w:r w:rsidR="003450E7">
        <w:t>.</w:t>
      </w:r>
    </w:p>
    <w:p w14:paraId="59595649" w14:textId="77777777" w:rsidR="00C304C6" w:rsidRPr="0060735E" w:rsidRDefault="00C304C6" w:rsidP="00C304C6">
      <w:pPr>
        <w:pStyle w:val="2sltext"/>
        <w:keepNext/>
      </w:pPr>
      <w:bookmarkStart w:id="99" w:name="_Ref115360363"/>
      <w:r w:rsidRPr="0060735E">
        <w:rPr>
          <w:b/>
        </w:rPr>
        <w:lastRenderedPageBreak/>
        <w:t>Zadavatel v souladu s § 104 zákona požaduje od vybraného dodavatele jako další podmínky pro uzavření smlouvy:</w:t>
      </w:r>
      <w:bookmarkEnd w:id="99"/>
    </w:p>
    <w:p w14:paraId="535024C1" w14:textId="3F6D597B" w:rsidR="00C304C6" w:rsidRPr="00C10F52" w:rsidRDefault="00C304C6" w:rsidP="00C304C6">
      <w:pPr>
        <w:pStyle w:val="3seznam"/>
        <w:rPr>
          <w:b/>
        </w:rPr>
      </w:pPr>
      <w:r w:rsidRPr="00C10F52">
        <w:rPr>
          <w:b/>
        </w:rPr>
        <w:t>bližší podmínky součinnosti před uzavřením smlouvy</w:t>
      </w:r>
      <w:r w:rsidR="00406C93" w:rsidRPr="00406C93">
        <w:rPr>
          <w:b/>
          <w:bCs/>
        </w:rPr>
        <w:t xml:space="preserve"> </w:t>
      </w:r>
      <w:r w:rsidR="00406C93">
        <w:rPr>
          <w:b/>
          <w:bCs/>
        </w:rPr>
        <w:t>po</w:t>
      </w:r>
      <w:r w:rsidR="00406C93" w:rsidRPr="009420EF">
        <w:rPr>
          <w:b/>
          <w:bCs/>
        </w:rPr>
        <w:t>dle § 104 písm. e) zákona, a to</w:t>
      </w:r>
      <w:r w:rsidRPr="00C10F52">
        <w:rPr>
          <w:b/>
        </w:rPr>
        <w:t>:</w:t>
      </w:r>
    </w:p>
    <w:p w14:paraId="41270D32" w14:textId="45EF3DB7" w:rsidR="005F192D" w:rsidRDefault="00C304C6" w:rsidP="00C304C6">
      <w:pPr>
        <w:pStyle w:val="4seznam"/>
      </w:pPr>
      <w:bookmarkStart w:id="100" w:name="_Ref115360358"/>
      <w:r>
        <w:t xml:space="preserve">povinnost </w:t>
      </w:r>
      <w:r w:rsidR="007D4026">
        <w:t>absolvova</w:t>
      </w:r>
      <w:r w:rsidR="00BF0346">
        <w:t xml:space="preserve">t a strpět </w:t>
      </w:r>
      <w:r w:rsidR="00B869CE">
        <w:t>hodnocení úrovně kybernetické bezpečnosti dodavatele</w:t>
      </w:r>
      <w:r w:rsidR="00BF0346">
        <w:t xml:space="preserve"> </w:t>
      </w:r>
      <w:r w:rsidR="00D80AC3">
        <w:t xml:space="preserve">ve smyslu </w:t>
      </w:r>
      <w:r>
        <w:t>§ 8 vyhlášky č. 82/2018 Sb., o </w:t>
      </w:r>
      <w:r w:rsidRPr="009163A3">
        <w:t xml:space="preserve">bezpečnostních opatřeních, kybernetických bezpečnostních incidentech, reaktivních opatřeních, náležitostech podání v oblasti kybernetické bezpečnosti a likvidaci dat (vyhláška o kybernetické bezpečnosti), </w:t>
      </w:r>
      <w:r>
        <w:t>ve znění pozdějších předpisů</w:t>
      </w:r>
      <w:r w:rsidR="00D268E0">
        <w:t xml:space="preserve"> (dále jen „</w:t>
      </w:r>
      <w:r w:rsidR="00D268E0" w:rsidRPr="00D268E0">
        <w:rPr>
          <w:b/>
          <w:bCs/>
          <w:i/>
          <w:iCs w:val="0"/>
        </w:rPr>
        <w:t>Vyhláška o kybernetické bezpečnosti</w:t>
      </w:r>
      <w:r w:rsidR="00D268E0">
        <w:t>“).</w:t>
      </w:r>
    </w:p>
    <w:p w14:paraId="6C057CF4" w14:textId="0952B6FD" w:rsidR="005F192D" w:rsidRDefault="00F7027E" w:rsidP="005F192D">
      <w:pPr>
        <w:pStyle w:val="4seznam"/>
        <w:numPr>
          <w:ilvl w:val="0"/>
          <w:numId w:val="0"/>
        </w:numPr>
        <w:ind w:left="2126"/>
      </w:pPr>
      <w:r>
        <w:t>Vybraný dodavatel</w:t>
      </w:r>
      <w:r w:rsidR="003A71C4">
        <w:t xml:space="preserve"> </w:t>
      </w:r>
      <w:r w:rsidR="0070584C">
        <w:t xml:space="preserve">je povinen předložit zadavateli </w:t>
      </w:r>
      <w:r w:rsidR="00BF0346">
        <w:t xml:space="preserve">na písemnou výzvu zadavatele </w:t>
      </w:r>
      <w:r w:rsidR="0070584C">
        <w:t xml:space="preserve">v přiměřené lhůtě stanovené zadavatelem </w:t>
      </w:r>
      <w:r w:rsidR="00ED670C">
        <w:t xml:space="preserve">řádně vyplněnou </w:t>
      </w:r>
      <w:r w:rsidR="00007EB7">
        <w:t>tabulku</w:t>
      </w:r>
      <w:r w:rsidR="00ED670C">
        <w:t xml:space="preserve"> pro hodnocení úrovně kybernetické bezpečnosti dodavatele</w:t>
      </w:r>
      <w:r w:rsidR="00007EB7">
        <w:t xml:space="preserve"> (</w:t>
      </w:r>
      <w:r w:rsidR="00007EB7">
        <w:fldChar w:fldCharType="begin"/>
      </w:r>
      <w:r w:rsidR="00007EB7">
        <w:instrText xml:space="preserve"> REF _Ref175835337 \r \h </w:instrText>
      </w:r>
      <w:r w:rsidR="00007EB7">
        <w:fldChar w:fldCharType="separate"/>
      </w:r>
      <w:r w:rsidR="00BF424A">
        <w:t>Příloha č. 11</w:t>
      </w:r>
      <w:r w:rsidR="00007EB7">
        <w:fldChar w:fldCharType="end"/>
      </w:r>
      <w:r w:rsidR="00007EB7">
        <w:t xml:space="preserve"> dokumentace zadávacího řízení), (dále jen „</w:t>
      </w:r>
      <w:r w:rsidR="00007EB7" w:rsidRPr="00523CBC">
        <w:rPr>
          <w:b/>
          <w:bCs/>
          <w:i/>
          <w:iCs w:val="0"/>
        </w:rPr>
        <w:t xml:space="preserve">Tabulka pro hodnocení </w:t>
      </w:r>
      <w:r w:rsidR="00523CBC" w:rsidRPr="00523CBC">
        <w:rPr>
          <w:b/>
          <w:bCs/>
          <w:i/>
          <w:iCs w:val="0"/>
        </w:rPr>
        <w:t>úrovně kybernetické bezpečnosti dodavatele</w:t>
      </w:r>
      <w:r w:rsidR="00523CBC">
        <w:t>“).</w:t>
      </w:r>
    </w:p>
    <w:p w14:paraId="496BB64C" w14:textId="2D15AB63" w:rsidR="003A71C4" w:rsidRDefault="00F7027E" w:rsidP="005F192D">
      <w:pPr>
        <w:pStyle w:val="4seznam"/>
        <w:numPr>
          <w:ilvl w:val="0"/>
          <w:numId w:val="0"/>
        </w:numPr>
        <w:ind w:left="2126"/>
      </w:pPr>
      <w:r>
        <w:t>Vybraný dodavatel</w:t>
      </w:r>
      <w:r w:rsidRPr="003A71C4">
        <w:t xml:space="preserve"> zpracuje </w:t>
      </w:r>
      <w:r w:rsidR="008B6467" w:rsidRPr="008B6467">
        <w:t>Tabulk</w:t>
      </w:r>
      <w:r w:rsidR="008B6467">
        <w:t>u</w:t>
      </w:r>
      <w:r w:rsidR="008B6467" w:rsidRPr="008B6467">
        <w:t xml:space="preserve"> pro hodnocení úrovně kybernetické bezpečnosti dodavatele</w:t>
      </w:r>
      <w:r w:rsidR="008B6467" w:rsidRPr="003A71C4">
        <w:t xml:space="preserve"> podle předlohy </w:t>
      </w:r>
      <w:r w:rsidR="008B6467">
        <w:t>(</w:t>
      </w:r>
      <w:r w:rsidR="008B6467">
        <w:fldChar w:fldCharType="begin"/>
      </w:r>
      <w:r w:rsidR="008B6467">
        <w:instrText xml:space="preserve"> REF _Ref175835337 \r \h </w:instrText>
      </w:r>
      <w:r w:rsidR="008B6467">
        <w:fldChar w:fldCharType="separate"/>
      </w:r>
      <w:r w:rsidR="00BF424A">
        <w:t>Příloha č. 11</w:t>
      </w:r>
      <w:r w:rsidR="008B6467">
        <w:fldChar w:fldCharType="end"/>
      </w:r>
      <w:r w:rsidR="008B6467">
        <w:t xml:space="preserve"> dokumentace zadávacího řízení). </w:t>
      </w:r>
      <w:r>
        <w:t>Vybraný dodavatel</w:t>
      </w:r>
      <w:r w:rsidR="003A71C4" w:rsidRPr="003A71C4">
        <w:t xml:space="preserve"> není oprávněn, vedle doplnění příslušných údajů, provádět v </w:t>
      </w:r>
      <w:r w:rsidR="008B6467" w:rsidRPr="008B6467">
        <w:t>Tabul</w:t>
      </w:r>
      <w:r w:rsidR="008B6467">
        <w:t>ce</w:t>
      </w:r>
      <w:r w:rsidR="008B6467" w:rsidRPr="008B6467">
        <w:t xml:space="preserve"> pro hodnocení úrovně kybernetické bezpečnosti dodavatele</w:t>
      </w:r>
      <w:r w:rsidR="003A71C4" w:rsidRPr="003A71C4">
        <w:t xml:space="preserve"> jakékoliv změny (zejména měnit strukturu a členění </w:t>
      </w:r>
      <w:r w:rsidR="008B6467">
        <w:t>tabulky</w:t>
      </w:r>
      <w:r w:rsidR="003A71C4" w:rsidRPr="003A71C4">
        <w:t xml:space="preserve">, měnit názvy, popisy či jiné informace uvedené u jednotlivých položek </w:t>
      </w:r>
      <w:r w:rsidR="008B6467">
        <w:t>tabulky</w:t>
      </w:r>
      <w:r w:rsidR="003A71C4" w:rsidRPr="003A71C4">
        <w:t xml:space="preserve">, doplňovat či odstraňovat položky </w:t>
      </w:r>
      <w:r w:rsidR="008B6467">
        <w:t xml:space="preserve">tabulky </w:t>
      </w:r>
      <w:r w:rsidR="003A71C4" w:rsidRPr="003A71C4">
        <w:t>apod.).</w:t>
      </w:r>
    </w:p>
    <w:p w14:paraId="54731142" w14:textId="5FECECDF" w:rsidR="00897512" w:rsidRDefault="00F7027E" w:rsidP="008C12F2">
      <w:pPr>
        <w:pStyle w:val="4seznam"/>
        <w:numPr>
          <w:ilvl w:val="0"/>
          <w:numId w:val="0"/>
        </w:numPr>
        <w:ind w:left="2126"/>
      </w:pPr>
      <w:r>
        <w:t>Vybraný dodavatel</w:t>
      </w:r>
      <w:r w:rsidR="00897512">
        <w:t xml:space="preserve"> uvede v </w:t>
      </w:r>
      <w:r w:rsidR="00897512" w:rsidRPr="008B6467">
        <w:t>Tabul</w:t>
      </w:r>
      <w:r w:rsidR="00897512">
        <w:t>ce</w:t>
      </w:r>
      <w:r w:rsidR="00897512" w:rsidRPr="008B6467">
        <w:t xml:space="preserve"> pro hodnocení úrovně kybernetické bezpečnosti dodavatele</w:t>
      </w:r>
      <w:r w:rsidR="00897512">
        <w:t xml:space="preserve"> svou identifikaci (název, IČO, sídlo)</w:t>
      </w:r>
      <w:r>
        <w:t xml:space="preserve"> a </w:t>
      </w:r>
      <w:r w:rsidR="00B70C5E">
        <w:t xml:space="preserve">vyplní </w:t>
      </w:r>
      <w:r w:rsidR="00B70C5E" w:rsidRPr="008B6467">
        <w:t>Tabul</w:t>
      </w:r>
      <w:r w:rsidR="00B70C5E">
        <w:t>ku</w:t>
      </w:r>
      <w:r w:rsidR="00B70C5E" w:rsidRPr="008B6467">
        <w:t xml:space="preserve"> pro hodnocení úrovně kybernetické bezpečnosti dodavatele</w:t>
      </w:r>
      <w:r w:rsidR="00B70C5E">
        <w:t xml:space="preserve"> dle pokynů v ní uvedených</w:t>
      </w:r>
      <w:r>
        <w:t xml:space="preserve">, tzn. </w:t>
      </w:r>
      <w:r w:rsidR="0052317B">
        <w:t xml:space="preserve">pravdivě </w:t>
      </w:r>
      <w:r>
        <w:t xml:space="preserve">odpoví na otázky </w:t>
      </w:r>
      <w:r w:rsidR="005643F9">
        <w:t xml:space="preserve">či položky </w:t>
      </w:r>
      <w:r>
        <w:t>uvedené v </w:t>
      </w:r>
      <w:r w:rsidRPr="008B6467">
        <w:t>Tabul</w:t>
      </w:r>
      <w:r>
        <w:t>ce</w:t>
      </w:r>
      <w:r w:rsidRPr="008B6467">
        <w:t xml:space="preserve"> pro hodnocení úrovně kybernetické bezpečnosti dodavatele</w:t>
      </w:r>
      <w:r w:rsidR="0052317B">
        <w:t xml:space="preserve"> vyplněním odpovědi „</w:t>
      </w:r>
      <w:r w:rsidR="0052317B" w:rsidRPr="005A2AE3">
        <w:rPr>
          <w:b/>
          <w:bCs/>
        </w:rPr>
        <w:t>Ano</w:t>
      </w:r>
      <w:r w:rsidR="0052317B">
        <w:t>“, „</w:t>
      </w:r>
      <w:r w:rsidR="0052317B" w:rsidRPr="005A2AE3">
        <w:rPr>
          <w:b/>
          <w:bCs/>
        </w:rPr>
        <w:t>Ne</w:t>
      </w:r>
      <w:r w:rsidR="0052317B">
        <w:t>“,</w:t>
      </w:r>
      <w:r w:rsidR="00C275DA">
        <w:t xml:space="preserve"> nebo</w:t>
      </w:r>
      <w:r w:rsidR="0052317B">
        <w:t xml:space="preserve"> „</w:t>
      </w:r>
      <w:r w:rsidR="0052317B" w:rsidRPr="005A2AE3">
        <w:rPr>
          <w:b/>
          <w:bCs/>
        </w:rPr>
        <w:t>Neaplikovatelné</w:t>
      </w:r>
      <w:r w:rsidR="0052317B">
        <w:t>“, a to dle skutečného stavu či úrovně splnění</w:t>
      </w:r>
      <w:r w:rsidR="0043645D">
        <w:t xml:space="preserve"> předmětu jednotlivých otázek či položek</w:t>
      </w:r>
      <w:r w:rsidR="00C76DC8">
        <w:t xml:space="preserve"> ze strany vybraného dodavatele.</w:t>
      </w:r>
    </w:p>
    <w:p w14:paraId="6770B89E" w14:textId="6EC19B92" w:rsidR="001A0E46" w:rsidRDefault="007C5BEE" w:rsidP="008C12F2">
      <w:pPr>
        <w:pStyle w:val="4seznam"/>
        <w:numPr>
          <w:ilvl w:val="0"/>
          <w:numId w:val="0"/>
        </w:numPr>
        <w:ind w:left="2126"/>
      </w:pPr>
      <w:r w:rsidRPr="007C5BEE">
        <w:t xml:space="preserve">Zadavatel </w:t>
      </w:r>
      <w:r>
        <w:t>stanovuje</w:t>
      </w:r>
      <w:r w:rsidRPr="007C5BEE">
        <w:t xml:space="preserve">, že pro účely </w:t>
      </w:r>
      <w:r>
        <w:t xml:space="preserve">tohoto zadávacího řízení </w:t>
      </w:r>
      <w:r w:rsidRPr="007C5BEE">
        <w:t xml:space="preserve">není na </w:t>
      </w:r>
      <w:r w:rsidR="0043645D">
        <w:t>vybraného dodavatele</w:t>
      </w:r>
      <w:r w:rsidRPr="007C5BEE">
        <w:t xml:space="preserve"> kladena povinnost dosáhnout </w:t>
      </w:r>
      <w:r w:rsidR="0043645D">
        <w:t>jakékoliv</w:t>
      </w:r>
      <w:r>
        <w:t xml:space="preserve"> </w:t>
      </w:r>
      <w:r w:rsidRPr="007C5BEE">
        <w:t xml:space="preserve">konkrétní celkové hodnoty </w:t>
      </w:r>
      <w:r w:rsidR="00EF7F22">
        <w:t xml:space="preserve">v rámci </w:t>
      </w:r>
      <w:r w:rsidRPr="007C5BEE">
        <w:t>hodnocení</w:t>
      </w:r>
      <w:r>
        <w:t xml:space="preserve"> </w:t>
      </w:r>
      <w:r w:rsidRPr="007C5BEE">
        <w:t>úrovně kybernetické bezpečnosti dodavatele.</w:t>
      </w:r>
      <w:r w:rsidR="00D629CD">
        <w:t xml:space="preserve"> Vybraným dodavatelem dosažená </w:t>
      </w:r>
      <w:r w:rsidR="00EF7F22">
        <w:t xml:space="preserve">celková hodnota v rámci </w:t>
      </w:r>
      <w:r w:rsidR="00EF7F22" w:rsidRPr="007C5BEE">
        <w:t>hodnocení</w:t>
      </w:r>
      <w:r w:rsidR="00EF7F22">
        <w:t xml:space="preserve"> </w:t>
      </w:r>
      <w:r w:rsidR="00EF7F22" w:rsidRPr="007C5BEE">
        <w:t>úrovně kybernetické bezpečnosti dodavatele</w:t>
      </w:r>
      <w:r w:rsidR="00EF7F22">
        <w:t xml:space="preserve"> má však </w:t>
      </w:r>
      <w:r w:rsidR="00730D9E">
        <w:t>dopad na</w:t>
      </w:r>
      <w:r w:rsidR="00C76DC8">
        <w:t xml:space="preserve"> </w:t>
      </w:r>
      <w:r w:rsidR="00730D9E">
        <w:t xml:space="preserve">řízení </w:t>
      </w:r>
      <w:r w:rsidR="00CB03C6">
        <w:t xml:space="preserve">vybraného </w:t>
      </w:r>
      <w:r w:rsidR="00730D9E">
        <w:t>dodavatele</w:t>
      </w:r>
      <w:r w:rsidR="00D268E0">
        <w:t xml:space="preserve"> ve smyslu § 8 </w:t>
      </w:r>
      <w:r w:rsidR="00D268E0" w:rsidRPr="00D268E0">
        <w:t>Vyhlášk</w:t>
      </w:r>
      <w:r w:rsidR="00D268E0">
        <w:t>y</w:t>
      </w:r>
      <w:r w:rsidR="00D268E0" w:rsidRPr="00D268E0">
        <w:t xml:space="preserve"> o kybernetické bezpečnosti</w:t>
      </w:r>
      <w:r w:rsidR="00C76DC8">
        <w:t xml:space="preserve"> v rámci plnění veřejné zakázky.</w:t>
      </w:r>
    </w:p>
    <w:p w14:paraId="0344CAC6" w14:textId="6898B2DF" w:rsidR="009B38A5" w:rsidRDefault="001A0E46" w:rsidP="00730D9E">
      <w:pPr>
        <w:pStyle w:val="4seznam"/>
        <w:numPr>
          <w:ilvl w:val="0"/>
          <w:numId w:val="0"/>
        </w:numPr>
        <w:ind w:left="2126"/>
      </w:pPr>
      <w:r>
        <w:t xml:space="preserve">Zadavatel je </w:t>
      </w:r>
      <w:r w:rsidR="00F7027E">
        <w:t>oprávněn</w:t>
      </w:r>
      <w:r w:rsidR="00F7027E" w:rsidRPr="00F7027E">
        <w:t xml:space="preserve"> </w:t>
      </w:r>
      <w:r w:rsidR="00F7027E">
        <w:t>provést o</w:t>
      </w:r>
      <w:r w:rsidR="007C5BEE" w:rsidRPr="007C5BEE">
        <w:t xml:space="preserve">věření </w:t>
      </w:r>
      <w:r w:rsidR="00730D9E">
        <w:t>odpovědí</w:t>
      </w:r>
      <w:r w:rsidR="007C5BEE" w:rsidRPr="007C5BEE">
        <w:t xml:space="preserve"> uvedených</w:t>
      </w:r>
      <w:r w:rsidR="00730D9E">
        <w:t xml:space="preserve"> vybraným dodavatelem v </w:t>
      </w:r>
      <w:r w:rsidR="00730D9E" w:rsidRPr="008B6467">
        <w:t>Tabul</w:t>
      </w:r>
      <w:r w:rsidR="00730D9E">
        <w:t>ce</w:t>
      </w:r>
      <w:r w:rsidR="00730D9E" w:rsidRPr="008B6467">
        <w:t xml:space="preserve"> pro hodnocení úrovně kybernetické bezpečnosti dodavatele</w:t>
      </w:r>
      <w:r w:rsidR="00122352">
        <w:t xml:space="preserve"> a vybraný dodavatel je povinen poskytovat zadavateli</w:t>
      </w:r>
      <w:r w:rsidR="007D4026">
        <w:t xml:space="preserve"> k tomuto</w:t>
      </w:r>
      <w:r w:rsidR="00122352">
        <w:t xml:space="preserve"> </w:t>
      </w:r>
      <w:r w:rsidR="00D268E0">
        <w:t xml:space="preserve">nezbytnou </w:t>
      </w:r>
      <w:r w:rsidR="00122352">
        <w:t>součinnost</w:t>
      </w:r>
      <w:r w:rsidR="00D268E0">
        <w:t xml:space="preserve">, kterou </w:t>
      </w:r>
      <w:r w:rsidR="00C11A7A">
        <w:t xml:space="preserve">po něm </w:t>
      </w:r>
      <w:r w:rsidR="00D268E0">
        <w:t xml:space="preserve">lze spravedlivě požadovat. </w:t>
      </w:r>
      <w:r w:rsidR="00730D9E">
        <w:t xml:space="preserve">Zadavatel bude v rámci </w:t>
      </w:r>
      <w:r w:rsidR="007D4026">
        <w:t>tohoto</w:t>
      </w:r>
      <w:r w:rsidR="00730D9E">
        <w:t xml:space="preserve"> ověření odpovědí preferovat písemné důkazní doložení daných odpovědí před osobním </w:t>
      </w:r>
      <w:r w:rsidR="00730D9E" w:rsidRPr="004431E2">
        <w:t>místním šetřením</w:t>
      </w:r>
      <w:r w:rsidR="00730D9E">
        <w:t>.</w:t>
      </w:r>
      <w:bookmarkEnd w:id="100"/>
    </w:p>
    <w:p w14:paraId="71368A55" w14:textId="77777777" w:rsidR="001F6A0E" w:rsidRPr="00CA02F6" w:rsidRDefault="001F6A0E" w:rsidP="00801DA7">
      <w:pPr>
        <w:pStyle w:val="1nadpis"/>
        <w:keepLines/>
      </w:pPr>
      <w:bookmarkStart w:id="101" w:name="_Toc331152230"/>
      <w:bookmarkStart w:id="102" w:name="_Toc177723924"/>
      <w:bookmarkEnd w:id="97"/>
      <w:bookmarkEnd w:id="98"/>
      <w:r w:rsidRPr="00CA02F6">
        <w:lastRenderedPageBreak/>
        <w:t>Seznam příloh</w:t>
      </w:r>
      <w:bookmarkEnd w:id="101"/>
      <w:bookmarkEnd w:id="102"/>
    </w:p>
    <w:bookmarkEnd w:id="68"/>
    <w:p w14:paraId="5465E081" w14:textId="77777777" w:rsidR="001F6A0E" w:rsidRPr="00DB13AF" w:rsidRDefault="001F6A0E" w:rsidP="00801DA7">
      <w:pPr>
        <w:pStyle w:val="2sltext"/>
        <w:keepNext/>
        <w:keepLines/>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4AC4D4D4" w:rsidR="00F17C3F" w:rsidRPr="006257A4" w:rsidRDefault="0011753B" w:rsidP="00801DA7">
      <w:pPr>
        <w:pStyle w:val="6Plohy"/>
        <w:keepNext/>
        <w:keepLines/>
        <w:ind w:left="1418" w:hanging="1418"/>
      </w:pPr>
      <w:bookmarkStart w:id="103" w:name="_Ref434233319"/>
      <w:bookmarkStart w:id="104" w:name="_Ref443664673"/>
      <w:r w:rsidRPr="006257A4">
        <w:t>Předloha</w:t>
      </w:r>
      <w:r w:rsidR="00774FEC" w:rsidRPr="006257A4">
        <w:t xml:space="preserve"> krycího list</w:t>
      </w:r>
      <w:bookmarkEnd w:id="103"/>
      <w:r w:rsidR="00774FEC" w:rsidRPr="006257A4">
        <w:t>u</w:t>
      </w:r>
      <w:bookmarkEnd w:id="104"/>
      <w:r w:rsidRPr="006257A4">
        <w:t xml:space="preserve"> </w:t>
      </w:r>
      <w:r w:rsidR="00352AB8">
        <w:t xml:space="preserve">žádosti o účast a </w:t>
      </w:r>
      <w:r w:rsidR="00547ED2">
        <w:t xml:space="preserve">předběžné nabídky a </w:t>
      </w:r>
      <w:r w:rsidRPr="006257A4">
        <w:t>nabídky</w:t>
      </w:r>
      <w:bookmarkStart w:id="105" w:name="_Ref434231732"/>
      <w:bookmarkStart w:id="106" w:name="_Ref464419917"/>
    </w:p>
    <w:p w14:paraId="586DD106" w14:textId="77777777" w:rsidR="00F17C3F" w:rsidRPr="008D7978" w:rsidRDefault="00F17C3F" w:rsidP="00801DA7">
      <w:pPr>
        <w:pStyle w:val="6Plohy"/>
        <w:keepNext/>
        <w:keepLines/>
        <w:ind w:left="1418" w:hanging="1418"/>
      </w:pPr>
      <w:bookmarkStart w:id="107" w:name="_Ref473578439"/>
      <w:r w:rsidRPr="008D7978">
        <w:t>Kvalifikační dokumentace</w:t>
      </w:r>
      <w:bookmarkEnd w:id="107"/>
    </w:p>
    <w:p w14:paraId="495C74A9" w14:textId="1A921BAC" w:rsidR="008D7978" w:rsidRDefault="00F57876" w:rsidP="00801DA7">
      <w:pPr>
        <w:pStyle w:val="6Plohy"/>
        <w:keepNext/>
        <w:keepLines/>
        <w:ind w:left="1418" w:hanging="1418"/>
      </w:pPr>
      <w:bookmarkStart w:id="108" w:name="_Ref57906898"/>
      <w:bookmarkStart w:id="109" w:name="_Ref473578595"/>
      <w:bookmarkStart w:id="110" w:name="_Ref156537804"/>
      <w:r w:rsidRPr="00E63865">
        <w:t>Návrh</w:t>
      </w:r>
      <w:r w:rsidR="00E63865">
        <w:t>y</w:t>
      </w:r>
      <w:r w:rsidRPr="00E63865">
        <w:t xml:space="preserve"> sml</w:t>
      </w:r>
      <w:bookmarkEnd w:id="105"/>
      <w:bookmarkEnd w:id="106"/>
      <w:bookmarkEnd w:id="108"/>
      <w:bookmarkEnd w:id="109"/>
      <w:r w:rsidR="00E63865">
        <w:t>uv</w:t>
      </w:r>
      <w:bookmarkEnd w:id="110"/>
    </w:p>
    <w:p w14:paraId="462ABC98" w14:textId="2F3C84A7" w:rsidR="00E63865" w:rsidRDefault="00E63865" w:rsidP="00E63865">
      <w:pPr>
        <w:pStyle w:val="6Plohy"/>
        <w:numPr>
          <w:ilvl w:val="1"/>
          <w:numId w:val="26"/>
        </w:numPr>
        <w:ind w:left="1418" w:hanging="425"/>
      </w:pPr>
      <w:bookmarkStart w:id="111" w:name="_Ref174950901"/>
      <w:r>
        <w:t xml:space="preserve">Návrh </w:t>
      </w:r>
      <w:r w:rsidR="00AC7F67">
        <w:t>Smlouvy na dodávku</w:t>
      </w:r>
      <w:bookmarkEnd w:id="111"/>
    </w:p>
    <w:p w14:paraId="082EE68D" w14:textId="22E9F819" w:rsidR="00E63865" w:rsidRDefault="00E63865" w:rsidP="00E63865">
      <w:pPr>
        <w:pStyle w:val="6Plohy"/>
        <w:numPr>
          <w:ilvl w:val="1"/>
          <w:numId w:val="26"/>
        </w:numPr>
        <w:ind w:left="1418" w:hanging="425"/>
      </w:pPr>
      <w:r>
        <w:t>Návrh Servisní smlouvy</w:t>
      </w:r>
    </w:p>
    <w:p w14:paraId="1BE452AD" w14:textId="460565B7" w:rsidR="00F57876" w:rsidRPr="00E63865" w:rsidRDefault="008D7978" w:rsidP="008D7978">
      <w:pPr>
        <w:pStyle w:val="6Plohy"/>
        <w:ind w:left="1418" w:hanging="1418"/>
      </w:pPr>
      <w:bookmarkStart w:id="112" w:name="_Ref140565250"/>
      <w:bookmarkStart w:id="113" w:name="_Ref153913177"/>
      <w:r w:rsidRPr="00E63865">
        <w:t>Předloha čestného prohlášení o akceptaci návrh</w:t>
      </w:r>
      <w:r w:rsidR="00E63865">
        <w:t>ů</w:t>
      </w:r>
      <w:r w:rsidRPr="00E63865">
        <w:t xml:space="preserve"> sml</w:t>
      </w:r>
      <w:bookmarkEnd w:id="112"/>
      <w:r w:rsidR="00E63865">
        <w:t>uv</w:t>
      </w:r>
      <w:bookmarkEnd w:id="113"/>
    </w:p>
    <w:p w14:paraId="6DE97E42" w14:textId="519436C2" w:rsidR="00384075" w:rsidRPr="008D7978" w:rsidRDefault="00C55997" w:rsidP="00C0464B">
      <w:pPr>
        <w:pStyle w:val="6Plohy"/>
        <w:ind w:left="1418" w:hanging="1418"/>
      </w:pPr>
      <w:bookmarkStart w:id="114" w:name="_Ref442105755"/>
      <w:bookmarkStart w:id="115" w:name="_Ref459708824"/>
      <w:bookmarkStart w:id="116" w:name="_Ref140565293"/>
      <w:r w:rsidRPr="008D7978">
        <w:t>Předloha pro zpracování ceny plnění</w:t>
      </w:r>
      <w:bookmarkEnd w:id="114"/>
      <w:bookmarkEnd w:id="115"/>
      <w:bookmarkEnd w:id="116"/>
    </w:p>
    <w:p w14:paraId="0446AA1F" w14:textId="77777777" w:rsidR="00F237CC" w:rsidRDefault="0000233E" w:rsidP="00F17C3F">
      <w:pPr>
        <w:pStyle w:val="6Plohy"/>
        <w:ind w:left="1418" w:hanging="1418"/>
      </w:pPr>
      <w:bookmarkStart w:id="117" w:name="_Ref464662852"/>
      <w:r w:rsidRPr="008D7978">
        <w:t>Předloha seznamu</w:t>
      </w:r>
      <w:r w:rsidR="005A6B2B" w:rsidRPr="008D7978">
        <w:t xml:space="preserve"> </w:t>
      </w:r>
      <w:r w:rsidR="00C07F64" w:rsidRPr="008D7978">
        <w:t>pod</w:t>
      </w:r>
      <w:r w:rsidR="005A6B2B" w:rsidRPr="008D7978">
        <w:t>dodavatelů</w:t>
      </w:r>
      <w:bookmarkEnd w:id="117"/>
    </w:p>
    <w:p w14:paraId="1ED5316D" w14:textId="11C8E426" w:rsidR="00400804" w:rsidRDefault="00400804" w:rsidP="00F17C3F">
      <w:pPr>
        <w:pStyle w:val="6Plohy"/>
        <w:ind w:left="1418" w:hanging="1418"/>
      </w:pPr>
      <w:bookmarkStart w:id="118" w:name="_Ref140585516"/>
      <w:r w:rsidRPr="00400804">
        <w:t>Předloha čestného prohlášení o neexistenci střetu zájmů</w:t>
      </w:r>
      <w:bookmarkEnd w:id="118"/>
    </w:p>
    <w:p w14:paraId="0BF6698A" w14:textId="34AC5E10" w:rsidR="0098459E" w:rsidRDefault="0098459E" w:rsidP="00F17C3F">
      <w:pPr>
        <w:pStyle w:val="6Plohy"/>
        <w:ind w:left="1418" w:hanging="1418"/>
      </w:pPr>
      <w:bookmarkStart w:id="119" w:name="_Ref142372217"/>
      <w:r w:rsidRPr="0098459E">
        <w:t>Předloha čestného prohlášení k omezujícím opatřením přijatým Evropskou unií</w:t>
      </w:r>
      <w:bookmarkEnd w:id="119"/>
    </w:p>
    <w:p w14:paraId="62ED9A86" w14:textId="0DC3984F" w:rsidR="0030609A" w:rsidRPr="00910A9E" w:rsidRDefault="001774F7" w:rsidP="001774F7">
      <w:pPr>
        <w:pStyle w:val="6Plohy"/>
      </w:pPr>
      <w:bookmarkStart w:id="120" w:name="_Ref140583137"/>
      <w:r w:rsidRPr="00910A9E">
        <w:t>Inform</w:t>
      </w:r>
      <w:r w:rsidR="00095E19" w:rsidRPr="00910A9E">
        <w:t>ace o zpracování osobních údajů</w:t>
      </w:r>
      <w:bookmarkEnd w:id="120"/>
    </w:p>
    <w:p w14:paraId="22FE0BD3" w14:textId="1A956B83" w:rsidR="00A346BD" w:rsidRPr="00910A9E" w:rsidRDefault="00FB7E7B" w:rsidP="00C05EC3">
      <w:pPr>
        <w:pStyle w:val="6Plohy"/>
      </w:pPr>
      <w:bookmarkStart w:id="121" w:name="_Ref61000497"/>
      <w:r w:rsidRPr="00910A9E">
        <w:t>Sociálně a environmentálně odpovědné zadávání a inovace</w:t>
      </w:r>
      <w:bookmarkEnd w:id="121"/>
    </w:p>
    <w:p w14:paraId="0CEAF23E" w14:textId="77777777" w:rsidR="00910A9E" w:rsidRDefault="005F61E4" w:rsidP="00910A9E">
      <w:pPr>
        <w:pStyle w:val="6Plohy"/>
      </w:pPr>
      <w:bookmarkStart w:id="122" w:name="_Ref175835337"/>
      <w:r w:rsidRPr="00910A9E">
        <w:t xml:space="preserve">Hodnocení úrovně kybernetické bezpečnosti </w:t>
      </w:r>
      <w:r w:rsidR="001F4DAF" w:rsidRPr="00910A9E">
        <w:t>dodavatele</w:t>
      </w:r>
      <w:bookmarkStart w:id="123" w:name="_Ref177044564"/>
      <w:bookmarkEnd w:id="122"/>
    </w:p>
    <w:p w14:paraId="12531531" w14:textId="62E9E86E" w:rsidR="000C0D3C" w:rsidRDefault="00910A9E" w:rsidP="00910A9E">
      <w:pPr>
        <w:pStyle w:val="6Plohy"/>
      </w:pPr>
      <w:bookmarkStart w:id="124" w:name="_Ref177045153"/>
      <w:r w:rsidRPr="00910A9E">
        <w:t xml:space="preserve">Doporučení zadavatele </w:t>
      </w:r>
      <w:r w:rsidR="002D0F24">
        <w:t>ke</w:t>
      </w:r>
      <w:r w:rsidRPr="00910A9E">
        <w:t xml:space="preserve"> způsobu řešení LAN infrastruktury</w:t>
      </w:r>
      <w:bookmarkEnd w:id="123"/>
      <w:bookmarkEnd w:id="124"/>
    </w:p>
    <w:p w14:paraId="5A5C1100" w14:textId="79FB86CD" w:rsidR="006274BF" w:rsidRPr="00CA02F6" w:rsidRDefault="006274BF" w:rsidP="006274BF">
      <w:pPr>
        <w:pStyle w:val="1nadpis"/>
        <w:keepLines/>
      </w:pPr>
      <w:bookmarkStart w:id="125" w:name="_Toc177723925"/>
      <w:r>
        <w:t>Podpis</w:t>
      </w:r>
      <w:bookmarkEnd w:id="125"/>
    </w:p>
    <w:p w14:paraId="658DBCD0" w14:textId="1779190B" w:rsidR="00FF16F9" w:rsidRDefault="006274BF" w:rsidP="006274BF">
      <w:pPr>
        <w:pStyle w:val="6Plohy"/>
        <w:numPr>
          <w:ilvl w:val="0"/>
          <w:numId w:val="0"/>
        </w:numPr>
        <w:spacing w:before="600"/>
      </w:pPr>
      <w:r>
        <w:t>V Praze dne dle elektronického podpisu</w:t>
      </w:r>
    </w:p>
    <w:p w14:paraId="2B1FBDB9" w14:textId="785C1311" w:rsidR="00FF16F9" w:rsidRDefault="00FF16F9" w:rsidP="00970801">
      <w:pPr>
        <w:pStyle w:val="6Plohy"/>
        <w:numPr>
          <w:ilvl w:val="0"/>
          <w:numId w:val="0"/>
        </w:numPr>
        <w:spacing w:before="1320"/>
        <w:ind w:left="4967"/>
      </w:pPr>
      <w:r w:rsidRPr="00044FCE">
        <w:t>________________________________</w:t>
      </w:r>
      <w:r w:rsidR="006274BF">
        <w:t>_</w:t>
      </w:r>
    </w:p>
    <w:p w14:paraId="1738B898" w14:textId="10C68F1E" w:rsidR="00FF16F9" w:rsidRDefault="00B361D2" w:rsidP="006274BF">
      <w:pPr>
        <w:pStyle w:val="6Plohy"/>
        <w:numPr>
          <w:ilvl w:val="0"/>
          <w:numId w:val="0"/>
        </w:numPr>
        <w:spacing w:before="60" w:after="60"/>
        <w:ind w:left="4260" w:firstLine="696"/>
        <w:rPr>
          <w:b/>
          <w:bCs/>
          <w:lang w:bidi="en-US"/>
        </w:rPr>
      </w:pPr>
      <w:r w:rsidRPr="000D3B39">
        <w:rPr>
          <w:b/>
          <w:bCs/>
          <w:lang w:bidi="en-US"/>
        </w:rPr>
        <w:t>Státní zemědělský intervenční fond</w:t>
      </w:r>
    </w:p>
    <w:p w14:paraId="37753359" w14:textId="263F9FCC" w:rsidR="006F0FDB" w:rsidRPr="00910A9E" w:rsidRDefault="006F0FDB" w:rsidP="006274BF">
      <w:pPr>
        <w:pStyle w:val="6Plohy"/>
        <w:numPr>
          <w:ilvl w:val="0"/>
          <w:numId w:val="0"/>
        </w:numPr>
        <w:spacing w:before="60" w:after="60"/>
        <w:ind w:left="4260" w:firstLine="696"/>
      </w:pPr>
      <w:r w:rsidRPr="000D3B39">
        <w:rPr>
          <w:bCs/>
          <w:color w:val="000000"/>
        </w:rPr>
        <w:t>Ing. Petr Dlouhý, MBA, generální ředitel</w:t>
      </w:r>
    </w:p>
    <w:p w14:paraId="41C24F2B" w14:textId="77777777" w:rsidR="006274BF" w:rsidRPr="00910A9E" w:rsidRDefault="006274BF">
      <w:pPr>
        <w:pStyle w:val="6Plohy"/>
        <w:numPr>
          <w:ilvl w:val="0"/>
          <w:numId w:val="0"/>
        </w:numPr>
        <w:ind w:left="720" w:hanging="720"/>
      </w:pPr>
    </w:p>
    <w:sectPr w:rsidR="006274BF" w:rsidRPr="00910A9E" w:rsidSect="00B66E62">
      <w:headerReference w:type="default" r:id="rId19"/>
      <w:footerReference w:type="default" r:id="rId20"/>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BEB7C" w14:textId="77777777" w:rsidR="00806113" w:rsidRDefault="00806113" w:rsidP="00FE2559">
      <w:r>
        <w:separator/>
      </w:r>
    </w:p>
    <w:p w14:paraId="62A5DBF8" w14:textId="77777777" w:rsidR="00806113" w:rsidRDefault="00806113"/>
  </w:endnote>
  <w:endnote w:type="continuationSeparator" w:id="0">
    <w:p w14:paraId="3A196E6C" w14:textId="77777777" w:rsidR="00806113" w:rsidRDefault="00806113" w:rsidP="00FE2559">
      <w:r>
        <w:continuationSeparator/>
      </w:r>
    </w:p>
    <w:p w14:paraId="7CADE90B" w14:textId="77777777" w:rsidR="00806113" w:rsidRDefault="00806113"/>
  </w:endnote>
  <w:endnote w:type="continuationNotice" w:id="1">
    <w:p w14:paraId="39123DF0" w14:textId="77777777" w:rsidR="00806113" w:rsidRDefault="00806113"/>
    <w:p w14:paraId="0BDEF35D" w14:textId="77777777" w:rsidR="00806113" w:rsidRDefault="008061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7C4AF" w14:textId="71DA6E3E" w:rsidR="00E75BB9" w:rsidRPr="00A346BD" w:rsidRDefault="00E75BB9"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001D43B7" w:rsidRPr="001D43B7">
      <w:rPr>
        <w:rFonts w:ascii="Calibri" w:hAnsi="Calibri"/>
        <w:b/>
        <w:sz w:val="22"/>
        <w:szCs w:val="22"/>
      </w:rPr>
      <w:t>SZIFHW0324</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EC360F">
      <w:rPr>
        <w:rFonts w:ascii="Calibri" w:hAnsi="Calibri"/>
        <w:b/>
        <w:bCs/>
        <w:noProof/>
        <w:sz w:val="22"/>
      </w:rPr>
      <w:t>26</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EC360F">
      <w:rPr>
        <w:rFonts w:ascii="Calibri" w:hAnsi="Calibri"/>
        <w:b/>
        <w:bCs/>
        <w:noProof/>
        <w:sz w:val="22"/>
      </w:rPr>
      <w:t>35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E4257" w14:textId="77777777" w:rsidR="00806113" w:rsidRDefault="00806113" w:rsidP="00FE2559">
      <w:r>
        <w:separator/>
      </w:r>
    </w:p>
    <w:p w14:paraId="5753FA37" w14:textId="77777777" w:rsidR="00806113" w:rsidRDefault="00806113"/>
  </w:footnote>
  <w:footnote w:type="continuationSeparator" w:id="0">
    <w:p w14:paraId="2CD76B66" w14:textId="77777777" w:rsidR="00806113" w:rsidRDefault="00806113" w:rsidP="00FE2559">
      <w:r>
        <w:continuationSeparator/>
      </w:r>
    </w:p>
    <w:p w14:paraId="5F3FECB0" w14:textId="77777777" w:rsidR="00806113" w:rsidRDefault="00806113"/>
  </w:footnote>
  <w:footnote w:type="continuationNotice" w:id="1">
    <w:p w14:paraId="5B800B9E" w14:textId="77777777" w:rsidR="00806113" w:rsidRDefault="00806113"/>
    <w:p w14:paraId="5A4A83B0" w14:textId="77777777" w:rsidR="00806113" w:rsidRDefault="00806113"/>
  </w:footnote>
  <w:footnote w:id="2">
    <w:p w14:paraId="7880011F" w14:textId="77777777" w:rsidR="004C62EB" w:rsidRPr="00E126C3" w:rsidRDefault="004C62EB" w:rsidP="004C62EB">
      <w:pPr>
        <w:pStyle w:val="Textpoznpodarou"/>
        <w:rPr>
          <w:b/>
          <w:bCs/>
          <w:sz w:val="16"/>
          <w:szCs w:val="16"/>
        </w:rPr>
      </w:pPr>
      <w:r w:rsidRPr="00E126C3">
        <w:rPr>
          <w:rStyle w:val="Znakapoznpodarou"/>
          <w:sz w:val="16"/>
          <w:szCs w:val="16"/>
        </w:rPr>
        <w:footnoteRef/>
      </w:r>
      <w:r w:rsidRPr="00E126C3">
        <w:rPr>
          <w:sz w:val="16"/>
          <w:szCs w:val="16"/>
        </w:rPr>
        <w:t xml:space="preserve"> Nařízení Rady (EU) 2022/576 ze dne 8. dubna 2022, kterým se mění nařízení (EU) č. 833/2014 o omezujících opatřeních vzhledem k činnostem Ruska destabilizujícím situaci na Ukrajině.</w:t>
      </w:r>
    </w:p>
  </w:footnote>
  <w:footnote w:id="3">
    <w:p w14:paraId="61B805C2" w14:textId="77777777" w:rsidR="004C62EB" w:rsidRPr="00E126C3" w:rsidRDefault="004C62EB" w:rsidP="004C62EB">
      <w:pPr>
        <w:pStyle w:val="Textpoznpodarou"/>
        <w:rPr>
          <w:sz w:val="16"/>
          <w:szCs w:val="16"/>
        </w:rPr>
      </w:pPr>
      <w:r w:rsidRPr="00E126C3">
        <w:rPr>
          <w:rStyle w:val="Znakapoznpodarou"/>
          <w:sz w:val="16"/>
          <w:szCs w:val="16"/>
        </w:rPr>
        <w:footnoteRef/>
      </w:r>
      <w:r w:rsidRPr="00E126C3">
        <w:rPr>
          <w:sz w:val="16"/>
          <w:szCs w:val="16"/>
        </w:rPr>
        <w:t xml:space="preserve"> Nařízení Rady (EU) č. 269/2014 ze dne 17. března 2014 o omezujících opatřeních vzhledem k činnostem narušujícím nebo ohrožujícím územní celistvost, svrchovanost a nezávislost Ukrajiny.</w:t>
      </w:r>
    </w:p>
  </w:footnote>
  <w:footnote w:id="4">
    <w:p w14:paraId="6BC1DB49" w14:textId="77777777" w:rsidR="004C62EB" w:rsidRPr="00E126C3" w:rsidRDefault="004C62EB" w:rsidP="004C62EB">
      <w:pPr>
        <w:pStyle w:val="Textpoznpodarou"/>
        <w:rPr>
          <w:sz w:val="16"/>
          <w:szCs w:val="16"/>
        </w:rPr>
      </w:pPr>
      <w:r w:rsidRPr="00E126C3">
        <w:rPr>
          <w:rStyle w:val="Znakapoznpodarou"/>
          <w:sz w:val="16"/>
          <w:szCs w:val="16"/>
        </w:rPr>
        <w:footnoteRef/>
      </w:r>
      <w:r w:rsidRPr="00E126C3">
        <w:rPr>
          <w:sz w:val="16"/>
          <w:szCs w:val="16"/>
        </w:rPr>
        <w:t xml:space="preserve"> Nařízení Rady (EU) č. 208/2014 ze dne 5. března 2014 o omezujících opatřeních vůči některým osobám, subjektům a orgánům vzhledem k situaci na Ukrajině.</w:t>
      </w:r>
    </w:p>
  </w:footnote>
  <w:footnote w:id="5">
    <w:p w14:paraId="07066A5F" w14:textId="77777777" w:rsidR="004C62EB" w:rsidRPr="00E126C3" w:rsidRDefault="004C62EB" w:rsidP="004C62EB">
      <w:pPr>
        <w:pStyle w:val="Textpoznpodarou"/>
        <w:rPr>
          <w:sz w:val="16"/>
          <w:szCs w:val="16"/>
        </w:rPr>
      </w:pPr>
      <w:r w:rsidRPr="00E126C3">
        <w:rPr>
          <w:rStyle w:val="Znakapoznpodarou"/>
          <w:sz w:val="16"/>
          <w:szCs w:val="16"/>
        </w:rPr>
        <w:footnoteRef/>
      </w:r>
      <w:r w:rsidRPr="00E126C3">
        <w:rPr>
          <w:sz w:val="16"/>
          <w:szCs w:val="16"/>
        </w:rPr>
        <w:t xml:space="preserve"> Nařízení Rady (ES) č. 765/2006 ze dne 18. května 2006 o omezujících opatřeních vůči prezidentu Lukašenkovi a některým představitelům Běloruska.</w:t>
      </w:r>
    </w:p>
  </w:footnote>
  <w:footnote w:id="6">
    <w:p w14:paraId="1C2B72E4" w14:textId="77777777" w:rsidR="004C62EB" w:rsidRPr="00E126C3" w:rsidRDefault="004C62EB" w:rsidP="004C62EB">
      <w:pPr>
        <w:pStyle w:val="Textpoznpodarou"/>
        <w:rPr>
          <w:sz w:val="16"/>
          <w:szCs w:val="16"/>
        </w:rPr>
      </w:pPr>
      <w:r w:rsidRPr="00E126C3">
        <w:rPr>
          <w:rStyle w:val="Znakapoznpodarou"/>
          <w:sz w:val="16"/>
          <w:szCs w:val="16"/>
        </w:rPr>
        <w:footnoteRef/>
      </w:r>
      <w:r w:rsidRPr="00E126C3">
        <w:rPr>
          <w:sz w:val="16"/>
          <w:szCs w:val="16"/>
        </w:rPr>
        <w:t xml:space="preserve"> Nařízení Rady (EU) č. 269/2014 ze dne 17. března 2014 o omezujících opatřeních vzhledem k činnostem narušujícím nebo ohrožujícím územní celistvost, svrchovanost a nezávislost Ukrajiny.</w:t>
      </w:r>
    </w:p>
  </w:footnote>
  <w:footnote w:id="7">
    <w:p w14:paraId="49E34708" w14:textId="77777777" w:rsidR="004C62EB" w:rsidRPr="00E126C3" w:rsidRDefault="004C62EB" w:rsidP="004C62EB">
      <w:pPr>
        <w:pStyle w:val="Textpoznpodarou"/>
        <w:rPr>
          <w:sz w:val="16"/>
          <w:szCs w:val="16"/>
        </w:rPr>
      </w:pPr>
      <w:r w:rsidRPr="00E126C3">
        <w:rPr>
          <w:rStyle w:val="Znakapoznpodarou"/>
          <w:sz w:val="16"/>
          <w:szCs w:val="16"/>
        </w:rPr>
        <w:footnoteRef/>
      </w:r>
      <w:r w:rsidRPr="00E126C3">
        <w:rPr>
          <w:sz w:val="16"/>
          <w:szCs w:val="16"/>
        </w:rPr>
        <w:t xml:space="preserve"> Prováděcí nařízení Rady (EU) 2022/581 ze dne 8. dubna 2022, kterým se provádí nařízení (EU) č. 269/2014 o omezujících opatřeních vzhledem k činnostem narušujícím nebo ohrožujícím územní celistvost, svrchovanost a nezávislost Ukrajiny.</w:t>
      </w:r>
    </w:p>
  </w:footnote>
  <w:footnote w:id="8">
    <w:p w14:paraId="2F28CC35" w14:textId="77777777" w:rsidR="004C62EB" w:rsidRPr="00E126C3" w:rsidRDefault="004C62EB" w:rsidP="004C62EB">
      <w:pPr>
        <w:pStyle w:val="Textpoznpodarou"/>
        <w:rPr>
          <w:sz w:val="16"/>
          <w:szCs w:val="16"/>
        </w:rPr>
      </w:pPr>
      <w:r w:rsidRPr="00E126C3">
        <w:rPr>
          <w:rStyle w:val="Znakapoznpodarou"/>
          <w:sz w:val="16"/>
          <w:szCs w:val="16"/>
        </w:rPr>
        <w:footnoteRef/>
      </w:r>
      <w:r w:rsidRPr="00E126C3">
        <w:rPr>
          <w:sz w:val="16"/>
          <w:szCs w:val="16"/>
        </w:rPr>
        <w:t xml:space="preserve"> Nařízení Rady (EU) č. 208/2014 ze dne 5. března 2014 o omezujících opatřeních vůči některým osobám, subjektům a orgánům vzhledem k situaci na Ukrajině.</w:t>
      </w:r>
    </w:p>
  </w:footnote>
  <w:footnote w:id="9">
    <w:p w14:paraId="4B2EDFF9" w14:textId="77777777" w:rsidR="004C62EB" w:rsidRDefault="004C62EB" w:rsidP="004C62EB">
      <w:pPr>
        <w:pStyle w:val="Textpoznpodarou"/>
      </w:pPr>
      <w:r w:rsidRPr="00E126C3">
        <w:rPr>
          <w:rStyle w:val="Znakapoznpodarou"/>
          <w:sz w:val="16"/>
          <w:szCs w:val="16"/>
        </w:rPr>
        <w:footnoteRef/>
      </w:r>
      <w:r w:rsidRPr="00E126C3">
        <w:rPr>
          <w:sz w:val="16"/>
          <w:szCs w:val="16"/>
        </w:rPr>
        <w:t xml:space="preserve"> Nařízení Rady (ES) č. 765/2006 ze dne 18. května 2006 o omezujících opatřeních vůči prezidentu Lukašenkovi a některým představitelům Běloruska.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AA18E" w14:textId="77777777" w:rsidR="00E75BB9" w:rsidRDefault="00E75BB9" w:rsidP="004A7F03">
    <w:pPr>
      <w:pStyle w:val="2nesltext"/>
      <w:contextualSpacing w:val="0"/>
    </w:pPr>
  </w:p>
  <w:p w14:paraId="35520144" w14:textId="77777777" w:rsidR="005D51E7" w:rsidRDefault="005D51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9E00EE7"/>
    <w:multiLevelType w:val="hybridMultilevel"/>
    <w:tmpl w:val="DF38098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F2589B26"/>
    <w:lvl w:ilvl="0" w:tplc="F7564FE2">
      <w:start w:val="1"/>
      <w:numFmt w:val="decimal"/>
      <w:pStyle w:val="6Plohy"/>
      <w:lvlText w:val="Příloha č. %1"/>
      <w:lvlJc w:val="left"/>
      <w:pPr>
        <w:ind w:left="720" w:hanging="72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F71EA9"/>
    <w:multiLevelType w:val="hybridMultilevel"/>
    <w:tmpl w:val="C03C6852"/>
    <w:lvl w:ilvl="0" w:tplc="FFFFFFFF">
      <w:start w:val="1"/>
      <w:numFmt w:val="lowerLetter"/>
      <w:pStyle w:val="eGOVa"/>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8"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F86414"/>
    <w:multiLevelType w:val="hybridMultilevel"/>
    <w:tmpl w:val="E6B0B4E8"/>
    <w:lvl w:ilvl="0" w:tplc="A2D67F5A">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11"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2" w15:restartNumberingAfterBreak="0">
    <w:nsid w:val="560A051A"/>
    <w:multiLevelType w:val="hybridMultilevel"/>
    <w:tmpl w:val="ED4048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972516933">
    <w:abstractNumId w:val="0"/>
  </w:num>
  <w:num w:numId="2" w16cid:durableId="1860120983">
    <w:abstractNumId w:val="8"/>
  </w:num>
  <w:num w:numId="3" w16cid:durableId="837307463">
    <w:abstractNumId w:val="9"/>
  </w:num>
  <w:num w:numId="4" w16cid:durableId="985091129">
    <w:abstractNumId w:val="3"/>
  </w:num>
  <w:num w:numId="5" w16cid:durableId="856963679">
    <w:abstractNumId w:val="14"/>
  </w:num>
  <w:num w:numId="6" w16cid:durableId="795829915">
    <w:abstractNumId w:val="13"/>
  </w:num>
  <w:num w:numId="7" w16cid:durableId="5554360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095244">
    <w:abstractNumId w:val="13"/>
    <w:lvlOverride w:ilvl="0">
      <w:startOverride w:val="1"/>
    </w:lvlOverride>
  </w:num>
  <w:num w:numId="9" w16cid:durableId="659046774">
    <w:abstractNumId w:val="9"/>
    <w:lvlOverride w:ilvl="0">
      <w:startOverride w:val="1"/>
    </w:lvlOverride>
  </w:num>
  <w:num w:numId="10" w16cid:durableId="1860705397">
    <w:abstractNumId w:val="9"/>
    <w:lvlOverride w:ilvl="0">
      <w:startOverride w:val="1"/>
    </w:lvlOverride>
  </w:num>
  <w:num w:numId="11" w16cid:durableId="665323393">
    <w:abstractNumId w:val="9"/>
    <w:lvlOverride w:ilvl="0">
      <w:startOverride w:val="1"/>
    </w:lvlOverride>
  </w:num>
  <w:num w:numId="12" w16cid:durableId="1493714485">
    <w:abstractNumId w:val="3"/>
  </w:num>
  <w:num w:numId="13" w16cid:durableId="1473600064">
    <w:abstractNumId w:val="13"/>
    <w:lvlOverride w:ilvl="0">
      <w:startOverride w:val="1"/>
    </w:lvlOverride>
  </w:num>
  <w:num w:numId="14" w16cid:durableId="850919721">
    <w:abstractNumId w:val="13"/>
    <w:lvlOverride w:ilvl="0">
      <w:startOverride w:val="1"/>
    </w:lvlOverride>
  </w:num>
  <w:num w:numId="15" w16cid:durableId="1276785687">
    <w:abstractNumId w:val="13"/>
    <w:lvlOverride w:ilvl="0">
      <w:startOverride w:val="1"/>
    </w:lvlOverride>
  </w:num>
  <w:num w:numId="16" w16cid:durableId="1540974349">
    <w:abstractNumId w:val="13"/>
    <w:lvlOverride w:ilvl="0">
      <w:startOverride w:val="1"/>
    </w:lvlOverride>
  </w:num>
  <w:num w:numId="17" w16cid:durableId="2038457655">
    <w:abstractNumId w:val="13"/>
    <w:lvlOverride w:ilvl="0">
      <w:startOverride w:val="1"/>
    </w:lvlOverride>
  </w:num>
  <w:num w:numId="18" w16cid:durableId="476577872">
    <w:abstractNumId w:val="13"/>
    <w:lvlOverride w:ilvl="0">
      <w:startOverride w:val="1"/>
    </w:lvlOverride>
  </w:num>
  <w:num w:numId="19" w16cid:durableId="1272324878">
    <w:abstractNumId w:val="8"/>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8999512">
    <w:abstractNumId w:val="8"/>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03877867">
    <w:abstractNumId w:val="8"/>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95538100">
    <w:abstractNumId w:val="8"/>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22856535">
    <w:abstractNumId w:val="7"/>
  </w:num>
  <w:num w:numId="24" w16cid:durableId="2089879439">
    <w:abstractNumId w:val="1"/>
  </w:num>
  <w:num w:numId="25" w16cid:durableId="1707557826">
    <w:abstractNumId w:val="4"/>
  </w:num>
  <w:num w:numId="26" w16cid:durableId="1269117212">
    <w:abstractNumId w:val="5"/>
  </w:num>
  <w:num w:numId="27" w16cid:durableId="5582451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70661648">
    <w:abstractNumId w:val="11"/>
  </w:num>
  <w:num w:numId="29" w16cid:durableId="1975526097">
    <w:abstractNumId w:val="6"/>
  </w:num>
  <w:num w:numId="30" w16cid:durableId="2024740563">
    <w:abstractNumId w:val="6"/>
    <w:lvlOverride w:ilvl="0">
      <w:startOverride w:val="1"/>
    </w:lvlOverride>
  </w:num>
  <w:num w:numId="31" w16cid:durableId="840123291">
    <w:abstractNumId w:val="10"/>
  </w:num>
  <w:num w:numId="32" w16cid:durableId="1926769061">
    <w:abstractNumId w:val="12"/>
  </w:num>
  <w:num w:numId="33" w16cid:durableId="171423646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5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609"/>
    <w:rsid w:val="00000732"/>
    <w:rsid w:val="00001156"/>
    <w:rsid w:val="00001766"/>
    <w:rsid w:val="00001BB4"/>
    <w:rsid w:val="00001C37"/>
    <w:rsid w:val="00001E93"/>
    <w:rsid w:val="0000233E"/>
    <w:rsid w:val="000032F9"/>
    <w:rsid w:val="00004576"/>
    <w:rsid w:val="000051AB"/>
    <w:rsid w:val="00005446"/>
    <w:rsid w:val="00005805"/>
    <w:rsid w:val="00006240"/>
    <w:rsid w:val="00007080"/>
    <w:rsid w:val="0000742D"/>
    <w:rsid w:val="00007EB7"/>
    <w:rsid w:val="00011437"/>
    <w:rsid w:val="00011977"/>
    <w:rsid w:val="00012A29"/>
    <w:rsid w:val="00014278"/>
    <w:rsid w:val="000146F7"/>
    <w:rsid w:val="000174EB"/>
    <w:rsid w:val="00017EE9"/>
    <w:rsid w:val="000214A9"/>
    <w:rsid w:val="00021BA4"/>
    <w:rsid w:val="00021BFB"/>
    <w:rsid w:val="00021DF4"/>
    <w:rsid w:val="0002346A"/>
    <w:rsid w:val="0002370F"/>
    <w:rsid w:val="00023CE2"/>
    <w:rsid w:val="00024CAC"/>
    <w:rsid w:val="00024D25"/>
    <w:rsid w:val="0002597B"/>
    <w:rsid w:val="00026187"/>
    <w:rsid w:val="000264A8"/>
    <w:rsid w:val="00027C55"/>
    <w:rsid w:val="000316BB"/>
    <w:rsid w:val="00031A84"/>
    <w:rsid w:val="00031E52"/>
    <w:rsid w:val="000329DC"/>
    <w:rsid w:val="00033B7E"/>
    <w:rsid w:val="00034883"/>
    <w:rsid w:val="00034D10"/>
    <w:rsid w:val="000350BF"/>
    <w:rsid w:val="000367F2"/>
    <w:rsid w:val="000375E5"/>
    <w:rsid w:val="00037AFF"/>
    <w:rsid w:val="00040928"/>
    <w:rsid w:val="000416E9"/>
    <w:rsid w:val="0004298E"/>
    <w:rsid w:val="000441D3"/>
    <w:rsid w:val="0004449B"/>
    <w:rsid w:val="00045C55"/>
    <w:rsid w:val="00045CE6"/>
    <w:rsid w:val="0005053D"/>
    <w:rsid w:val="00050AF8"/>
    <w:rsid w:val="00050C5B"/>
    <w:rsid w:val="00051A69"/>
    <w:rsid w:val="00053026"/>
    <w:rsid w:val="00053439"/>
    <w:rsid w:val="00053D02"/>
    <w:rsid w:val="000568C5"/>
    <w:rsid w:val="000568C7"/>
    <w:rsid w:val="00060CB2"/>
    <w:rsid w:val="00060CF4"/>
    <w:rsid w:val="00061CD2"/>
    <w:rsid w:val="00062372"/>
    <w:rsid w:val="000629BC"/>
    <w:rsid w:val="00062CB7"/>
    <w:rsid w:val="00062F7E"/>
    <w:rsid w:val="00066041"/>
    <w:rsid w:val="00067097"/>
    <w:rsid w:val="000709EC"/>
    <w:rsid w:val="00070B9B"/>
    <w:rsid w:val="00070F03"/>
    <w:rsid w:val="00071968"/>
    <w:rsid w:val="000724CA"/>
    <w:rsid w:val="0007286B"/>
    <w:rsid w:val="00075B10"/>
    <w:rsid w:val="00076267"/>
    <w:rsid w:val="00077DEA"/>
    <w:rsid w:val="000804DE"/>
    <w:rsid w:val="0008060B"/>
    <w:rsid w:val="00080D40"/>
    <w:rsid w:val="000810D8"/>
    <w:rsid w:val="0008121F"/>
    <w:rsid w:val="0008226E"/>
    <w:rsid w:val="000834B2"/>
    <w:rsid w:val="00083AB1"/>
    <w:rsid w:val="00083B5A"/>
    <w:rsid w:val="000840F9"/>
    <w:rsid w:val="00084C88"/>
    <w:rsid w:val="00084D87"/>
    <w:rsid w:val="000858C4"/>
    <w:rsid w:val="0009090D"/>
    <w:rsid w:val="00091B91"/>
    <w:rsid w:val="00092B67"/>
    <w:rsid w:val="00092E77"/>
    <w:rsid w:val="000937B5"/>
    <w:rsid w:val="00093843"/>
    <w:rsid w:val="00094E90"/>
    <w:rsid w:val="00095E19"/>
    <w:rsid w:val="00096D6D"/>
    <w:rsid w:val="00097E1F"/>
    <w:rsid w:val="000A10B0"/>
    <w:rsid w:val="000A1920"/>
    <w:rsid w:val="000A1979"/>
    <w:rsid w:val="000A20A6"/>
    <w:rsid w:val="000A21F9"/>
    <w:rsid w:val="000A2814"/>
    <w:rsid w:val="000A2F85"/>
    <w:rsid w:val="000A44C4"/>
    <w:rsid w:val="000A4C83"/>
    <w:rsid w:val="000A68C2"/>
    <w:rsid w:val="000A69FF"/>
    <w:rsid w:val="000B3298"/>
    <w:rsid w:val="000B3549"/>
    <w:rsid w:val="000B472D"/>
    <w:rsid w:val="000B4A5E"/>
    <w:rsid w:val="000B4B9A"/>
    <w:rsid w:val="000B4C6D"/>
    <w:rsid w:val="000B53AA"/>
    <w:rsid w:val="000B678F"/>
    <w:rsid w:val="000C0D3C"/>
    <w:rsid w:val="000C132F"/>
    <w:rsid w:val="000C2E93"/>
    <w:rsid w:val="000C3185"/>
    <w:rsid w:val="000C3EB9"/>
    <w:rsid w:val="000C3FA4"/>
    <w:rsid w:val="000C40FF"/>
    <w:rsid w:val="000C79ED"/>
    <w:rsid w:val="000D03A7"/>
    <w:rsid w:val="000D0A84"/>
    <w:rsid w:val="000D1A24"/>
    <w:rsid w:val="000D294E"/>
    <w:rsid w:val="000D4D11"/>
    <w:rsid w:val="000D5CAF"/>
    <w:rsid w:val="000D5E1F"/>
    <w:rsid w:val="000D6234"/>
    <w:rsid w:val="000D72FD"/>
    <w:rsid w:val="000D7545"/>
    <w:rsid w:val="000E04C4"/>
    <w:rsid w:val="000E0942"/>
    <w:rsid w:val="000E0C88"/>
    <w:rsid w:val="000E113E"/>
    <w:rsid w:val="000E11FF"/>
    <w:rsid w:val="000E1B99"/>
    <w:rsid w:val="000E236F"/>
    <w:rsid w:val="000E23CA"/>
    <w:rsid w:val="000E2CFA"/>
    <w:rsid w:val="000E344B"/>
    <w:rsid w:val="000E3471"/>
    <w:rsid w:val="000E3A5C"/>
    <w:rsid w:val="000E4692"/>
    <w:rsid w:val="000E6ABA"/>
    <w:rsid w:val="000E7288"/>
    <w:rsid w:val="000E78B1"/>
    <w:rsid w:val="000E7CDA"/>
    <w:rsid w:val="000F0745"/>
    <w:rsid w:val="000F0C70"/>
    <w:rsid w:val="000F218F"/>
    <w:rsid w:val="000F2F3C"/>
    <w:rsid w:val="000F46AC"/>
    <w:rsid w:val="000F4B52"/>
    <w:rsid w:val="000F7D28"/>
    <w:rsid w:val="0010063D"/>
    <w:rsid w:val="00101E2D"/>
    <w:rsid w:val="001023F4"/>
    <w:rsid w:val="00102A96"/>
    <w:rsid w:val="001044EE"/>
    <w:rsid w:val="00104ADA"/>
    <w:rsid w:val="00104CA2"/>
    <w:rsid w:val="00105930"/>
    <w:rsid w:val="001064A1"/>
    <w:rsid w:val="00106E65"/>
    <w:rsid w:val="00110682"/>
    <w:rsid w:val="00110931"/>
    <w:rsid w:val="00110CDE"/>
    <w:rsid w:val="001121E6"/>
    <w:rsid w:val="00114416"/>
    <w:rsid w:val="00115D55"/>
    <w:rsid w:val="00116118"/>
    <w:rsid w:val="00116706"/>
    <w:rsid w:val="0011753B"/>
    <w:rsid w:val="001177CF"/>
    <w:rsid w:val="00117B0B"/>
    <w:rsid w:val="001213C8"/>
    <w:rsid w:val="00121B7A"/>
    <w:rsid w:val="00122352"/>
    <w:rsid w:val="00122DA4"/>
    <w:rsid w:val="00123BD7"/>
    <w:rsid w:val="0012478A"/>
    <w:rsid w:val="0012514E"/>
    <w:rsid w:val="00125689"/>
    <w:rsid w:val="00126ADF"/>
    <w:rsid w:val="00126D7E"/>
    <w:rsid w:val="00126EB7"/>
    <w:rsid w:val="00126FE7"/>
    <w:rsid w:val="0013015B"/>
    <w:rsid w:val="0013477A"/>
    <w:rsid w:val="001348E5"/>
    <w:rsid w:val="0013494B"/>
    <w:rsid w:val="0013613F"/>
    <w:rsid w:val="001365FF"/>
    <w:rsid w:val="0013660D"/>
    <w:rsid w:val="00137C83"/>
    <w:rsid w:val="00140105"/>
    <w:rsid w:val="00140FD2"/>
    <w:rsid w:val="00141FA3"/>
    <w:rsid w:val="00142BFC"/>
    <w:rsid w:val="00143495"/>
    <w:rsid w:val="00143DB0"/>
    <w:rsid w:val="00145679"/>
    <w:rsid w:val="001463A0"/>
    <w:rsid w:val="001468BF"/>
    <w:rsid w:val="0015255A"/>
    <w:rsid w:val="001532E9"/>
    <w:rsid w:val="00153380"/>
    <w:rsid w:val="00154E85"/>
    <w:rsid w:val="00157659"/>
    <w:rsid w:val="00160F79"/>
    <w:rsid w:val="00161783"/>
    <w:rsid w:val="001621D2"/>
    <w:rsid w:val="00162215"/>
    <w:rsid w:val="00162422"/>
    <w:rsid w:val="001627B9"/>
    <w:rsid w:val="001628A6"/>
    <w:rsid w:val="00163759"/>
    <w:rsid w:val="0016397C"/>
    <w:rsid w:val="00163D78"/>
    <w:rsid w:val="00164766"/>
    <w:rsid w:val="001652FF"/>
    <w:rsid w:val="00165A5E"/>
    <w:rsid w:val="00165BCC"/>
    <w:rsid w:val="00166600"/>
    <w:rsid w:val="001672ED"/>
    <w:rsid w:val="001705D4"/>
    <w:rsid w:val="001706CD"/>
    <w:rsid w:val="00171423"/>
    <w:rsid w:val="00171565"/>
    <w:rsid w:val="00171EED"/>
    <w:rsid w:val="001746B5"/>
    <w:rsid w:val="001751E7"/>
    <w:rsid w:val="001757CF"/>
    <w:rsid w:val="001758EA"/>
    <w:rsid w:val="0017681D"/>
    <w:rsid w:val="001774F7"/>
    <w:rsid w:val="00177531"/>
    <w:rsid w:val="001811F9"/>
    <w:rsid w:val="00182B92"/>
    <w:rsid w:val="0018419B"/>
    <w:rsid w:val="001843B2"/>
    <w:rsid w:val="0018471E"/>
    <w:rsid w:val="0018542C"/>
    <w:rsid w:val="0018596A"/>
    <w:rsid w:val="00185BA2"/>
    <w:rsid w:val="00186486"/>
    <w:rsid w:val="00186780"/>
    <w:rsid w:val="0018775D"/>
    <w:rsid w:val="00187BE1"/>
    <w:rsid w:val="00191E24"/>
    <w:rsid w:val="001925D3"/>
    <w:rsid w:val="001927A2"/>
    <w:rsid w:val="00195500"/>
    <w:rsid w:val="001959EA"/>
    <w:rsid w:val="001A0E46"/>
    <w:rsid w:val="001A10F7"/>
    <w:rsid w:val="001A136B"/>
    <w:rsid w:val="001A1948"/>
    <w:rsid w:val="001A1E03"/>
    <w:rsid w:val="001A2175"/>
    <w:rsid w:val="001A29D8"/>
    <w:rsid w:val="001A3266"/>
    <w:rsid w:val="001A34BE"/>
    <w:rsid w:val="001A5DA3"/>
    <w:rsid w:val="001A6763"/>
    <w:rsid w:val="001A733F"/>
    <w:rsid w:val="001A7375"/>
    <w:rsid w:val="001A77F3"/>
    <w:rsid w:val="001B0374"/>
    <w:rsid w:val="001B0EAD"/>
    <w:rsid w:val="001B113C"/>
    <w:rsid w:val="001B1B84"/>
    <w:rsid w:val="001B3415"/>
    <w:rsid w:val="001B3536"/>
    <w:rsid w:val="001B3E49"/>
    <w:rsid w:val="001B459B"/>
    <w:rsid w:val="001B4853"/>
    <w:rsid w:val="001B4D3B"/>
    <w:rsid w:val="001B6ED9"/>
    <w:rsid w:val="001C07A4"/>
    <w:rsid w:val="001C27C1"/>
    <w:rsid w:val="001C2D5E"/>
    <w:rsid w:val="001C48B0"/>
    <w:rsid w:val="001C508C"/>
    <w:rsid w:val="001C6994"/>
    <w:rsid w:val="001C75E1"/>
    <w:rsid w:val="001D061C"/>
    <w:rsid w:val="001D07BA"/>
    <w:rsid w:val="001D1946"/>
    <w:rsid w:val="001D1BA8"/>
    <w:rsid w:val="001D3515"/>
    <w:rsid w:val="001D3E92"/>
    <w:rsid w:val="001D3F73"/>
    <w:rsid w:val="001D4131"/>
    <w:rsid w:val="001D43B7"/>
    <w:rsid w:val="001D5274"/>
    <w:rsid w:val="001D609B"/>
    <w:rsid w:val="001D61C6"/>
    <w:rsid w:val="001E0B8A"/>
    <w:rsid w:val="001E29CC"/>
    <w:rsid w:val="001E2E7A"/>
    <w:rsid w:val="001E32BA"/>
    <w:rsid w:val="001E37AF"/>
    <w:rsid w:val="001E757E"/>
    <w:rsid w:val="001E7929"/>
    <w:rsid w:val="001E7C15"/>
    <w:rsid w:val="001E7E00"/>
    <w:rsid w:val="001F05C2"/>
    <w:rsid w:val="001F0E34"/>
    <w:rsid w:val="001F181D"/>
    <w:rsid w:val="001F32C2"/>
    <w:rsid w:val="001F3D2D"/>
    <w:rsid w:val="001F4DAF"/>
    <w:rsid w:val="001F568D"/>
    <w:rsid w:val="001F6A0E"/>
    <w:rsid w:val="001F7C49"/>
    <w:rsid w:val="0020065D"/>
    <w:rsid w:val="00201ABD"/>
    <w:rsid w:val="00201B37"/>
    <w:rsid w:val="00201B3D"/>
    <w:rsid w:val="002029BA"/>
    <w:rsid w:val="00202C93"/>
    <w:rsid w:val="00203264"/>
    <w:rsid w:val="002033DF"/>
    <w:rsid w:val="002042DF"/>
    <w:rsid w:val="002045C7"/>
    <w:rsid w:val="00205909"/>
    <w:rsid w:val="00205E9A"/>
    <w:rsid w:val="00206C13"/>
    <w:rsid w:val="0020752C"/>
    <w:rsid w:val="002103BF"/>
    <w:rsid w:val="0021078E"/>
    <w:rsid w:val="00210C28"/>
    <w:rsid w:val="00211E77"/>
    <w:rsid w:val="00212010"/>
    <w:rsid w:val="00212808"/>
    <w:rsid w:val="00213DF3"/>
    <w:rsid w:val="00214020"/>
    <w:rsid w:val="00215561"/>
    <w:rsid w:val="002158A6"/>
    <w:rsid w:val="00216527"/>
    <w:rsid w:val="0021665D"/>
    <w:rsid w:val="00216C02"/>
    <w:rsid w:val="002229DE"/>
    <w:rsid w:val="00222EFB"/>
    <w:rsid w:val="00223AFD"/>
    <w:rsid w:val="002243AA"/>
    <w:rsid w:val="00226C45"/>
    <w:rsid w:val="002274F9"/>
    <w:rsid w:val="0023072A"/>
    <w:rsid w:val="00230D0F"/>
    <w:rsid w:val="00230E74"/>
    <w:rsid w:val="00231899"/>
    <w:rsid w:val="00231C6E"/>
    <w:rsid w:val="00232DF4"/>
    <w:rsid w:val="002333DA"/>
    <w:rsid w:val="002340DE"/>
    <w:rsid w:val="002356AB"/>
    <w:rsid w:val="00235E2F"/>
    <w:rsid w:val="00236625"/>
    <w:rsid w:val="002369A6"/>
    <w:rsid w:val="0024026A"/>
    <w:rsid w:val="00242769"/>
    <w:rsid w:val="00242B71"/>
    <w:rsid w:val="0024365D"/>
    <w:rsid w:val="00244601"/>
    <w:rsid w:val="002450A6"/>
    <w:rsid w:val="002458C7"/>
    <w:rsid w:val="00245C9D"/>
    <w:rsid w:val="00246A03"/>
    <w:rsid w:val="002541D2"/>
    <w:rsid w:val="002543BA"/>
    <w:rsid w:val="00254C55"/>
    <w:rsid w:val="002579D1"/>
    <w:rsid w:val="002605A2"/>
    <w:rsid w:val="002615BF"/>
    <w:rsid w:val="002619B0"/>
    <w:rsid w:val="00261EDD"/>
    <w:rsid w:val="0026406E"/>
    <w:rsid w:val="00264183"/>
    <w:rsid w:val="00265107"/>
    <w:rsid w:val="0026613A"/>
    <w:rsid w:val="00266378"/>
    <w:rsid w:val="00271ABF"/>
    <w:rsid w:val="00272474"/>
    <w:rsid w:val="00272C72"/>
    <w:rsid w:val="0027361A"/>
    <w:rsid w:val="0027363A"/>
    <w:rsid w:val="002748B2"/>
    <w:rsid w:val="00274BDD"/>
    <w:rsid w:val="00274D81"/>
    <w:rsid w:val="00276441"/>
    <w:rsid w:val="00276945"/>
    <w:rsid w:val="00276BCF"/>
    <w:rsid w:val="00276F36"/>
    <w:rsid w:val="00280670"/>
    <w:rsid w:val="0028189C"/>
    <w:rsid w:val="002825F6"/>
    <w:rsid w:val="002827C0"/>
    <w:rsid w:val="00282B95"/>
    <w:rsid w:val="00282C42"/>
    <w:rsid w:val="0028465C"/>
    <w:rsid w:val="002849FB"/>
    <w:rsid w:val="00284CF8"/>
    <w:rsid w:val="002873AA"/>
    <w:rsid w:val="00290BE9"/>
    <w:rsid w:val="00292D3C"/>
    <w:rsid w:val="00292E6D"/>
    <w:rsid w:val="00293050"/>
    <w:rsid w:val="002930FC"/>
    <w:rsid w:val="002933A0"/>
    <w:rsid w:val="0029551C"/>
    <w:rsid w:val="00296545"/>
    <w:rsid w:val="0029686E"/>
    <w:rsid w:val="002969E7"/>
    <w:rsid w:val="00296F16"/>
    <w:rsid w:val="002A0300"/>
    <w:rsid w:val="002A3347"/>
    <w:rsid w:val="002A38FC"/>
    <w:rsid w:val="002A3DD4"/>
    <w:rsid w:val="002A5EC1"/>
    <w:rsid w:val="002A6057"/>
    <w:rsid w:val="002A685C"/>
    <w:rsid w:val="002A6C76"/>
    <w:rsid w:val="002A799C"/>
    <w:rsid w:val="002B1033"/>
    <w:rsid w:val="002B1731"/>
    <w:rsid w:val="002B178E"/>
    <w:rsid w:val="002B17EE"/>
    <w:rsid w:val="002B48C0"/>
    <w:rsid w:val="002B48DC"/>
    <w:rsid w:val="002B4B3D"/>
    <w:rsid w:val="002B5653"/>
    <w:rsid w:val="002B6422"/>
    <w:rsid w:val="002B71D7"/>
    <w:rsid w:val="002C0016"/>
    <w:rsid w:val="002C18BF"/>
    <w:rsid w:val="002C2644"/>
    <w:rsid w:val="002C3404"/>
    <w:rsid w:val="002C483B"/>
    <w:rsid w:val="002C48F4"/>
    <w:rsid w:val="002C4BA5"/>
    <w:rsid w:val="002C4E98"/>
    <w:rsid w:val="002C542E"/>
    <w:rsid w:val="002C5546"/>
    <w:rsid w:val="002C5E30"/>
    <w:rsid w:val="002C6D4A"/>
    <w:rsid w:val="002C7100"/>
    <w:rsid w:val="002C71B5"/>
    <w:rsid w:val="002D0F24"/>
    <w:rsid w:val="002D357F"/>
    <w:rsid w:val="002D36CD"/>
    <w:rsid w:val="002D3CB6"/>
    <w:rsid w:val="002D431A"/>
    <w:rsid w:val="002D56A0"/>
    <w:rsid w:val="002D6261"/>
    <w:rsid w:val="002D71C0"/>
    <w:rsid w:val="002E0F3F"/>
    <w:rsid w:val="002E179C"/>
    <w:rsid w:val="002E21F2"/>
    <w:rsid w:val="002E366C"/>
    <w:rsid w:val="002E5174"/>
    <w:rsid w:val="002E5BFA"/>
    <w:rsid w:val="002E663A"/>
    <w:rsid w:val="002E6819"/>
    <w:rsid w:val="002E6F61"/>
    <w:rsid w:val="002E75C1"/>
    <w:rsid w:val="002E7AC8"/>
    <w:rsid w:val="002F0E83"/>
    <w:rsid w:val="002F12A8"/>
    <w:rsid w:val="002F1AE2"/>
    <w:rsid w:val="002F35D5"/>
    <w:rsid w:val="002F3D7F"/>
    <w:rsid w:val="002F770B"/>
    <w:rsid w:val="00300E91"/>
    <w:rsid w:val="00301AA7"/>
    <w:rsid w:val="00302771"/>
    <w:rsid w:val="00303959"/>
    <w:rsid w:val="003049B7"/>
    <w:rsid w:val="0030561D"/>
    <w:rsid w:val="0030609A"/>
    <w:rsid w:val="003105AC"/>
    <w:rsid w:val="00310F28"/>
    <w:rsid w:val="0031147A"/>
    <w:rsid w:val="003126CA"/>
    <w:rsid w:val="00313134"/>
    <w:rsid w:val="00313E01"/>
    <w:rsid w:val="00313E33"/>
    <w:rsid w:val="00314479"/>
    <w:rsid w:val="003145F6"/>
    <w:rsid w:val="003152F6"/>
    <w:rsid w:val="00316EEC"/>
    <w:rsid w:val="00317DD4"/>
    <w:rsid w:val="00320A3F"/>
    <w:rsid w:val="00321C7F"/>
    <w:rsid w:val="0032271C"/>
    <w:rsid w:val="003234CC"/>
    <w:rsid w:val="0032383B"/>
    <w:rsid w:val="00323FCA"/>
    <w:rsid w:val="00325753"/>
    <w:rsid w:val="003261BC"/>
    <w:rsid w:val="00327737"/>
    <w:rsid w:val="0033032F"/>
    <w:rsid w:val="00332453"/>
    <w:rsid w:val="003327DA"/>
    <w:rsid w:val="00334249"/>
    <w:rsid w:val="00334EE3"/>
    <w:rsid w:val="00335184"/>
    <w:rsid w:val="003363E5"/>
    <w:rsid w:val="00337B38"/>
    <w:rsid w:val="00340145"/>
    <w:rsid w:val="0034105F"/>
    <w:rsid w:val="00342874"/>
    <w:rsid w:val="00345040"/>
    <w:rsid w:val="003450E7"/>
    <w:rsid w:val="0034737D"/>
    <w:rsid w:val="00350ECE"/>
    <w:rsid w:val="00351D27"/>
    <w:rsid w:val="00352347"/>
    <w:rsid w:val="00352AB8"/>
    <w:rsid w:val="003533F0"/>
    <w:rsid w:val="00354C17"/>
    <w:rsid w:val="00355712"/>
    <w:rsid w:val="00357439"/>
    <w:rsid w:val="00357CC4"/>
    <w:rsid w:val="00362432"/>
    <w:rsid w:val="003647DD"/>
    <w:rsid w:val="00364C3A"/>
    <w:rsid w:val="00366670"/>
    <w:rsid w:val="00366A5F"/>
    <w:rsid w:val="00366C98"/>
    <w:rsid w:val="00367DA5"/>
    <w:rsid w:val="0037001E"/>
    <w:rsid w:val="00370D1E"/>
    <w:rsid w:val="00370E33"/>
    <w:rsid w:val="0037352F"/>
    <w:rsid w:val="00373B25"/>
    <w:rsid w:val="00374F0D"/>
    <w:rsid w:val="0037653B"/>
    <w:rsid w:val="00377A11"/>
    <w:rsid w:val="00377C3D"/>
    <w:rsid w:val="0038024A"/>
    <w:rsid w:val="003835D6"/>
    <w:rsid w:val="00384075"/>
    <w:rsid w:val="00384995"/>
    <w:rsid w:val="003852F6"/>
    <w:rsid w:val="003855DC"/>
    <w:rsid w:val="00385638"/>
    <w:rsid w:val="00386142"/>
    <w:rsid w:val="00386398"/>
    <w:rsid w:val="003866C9"/>
    <w:rsid w:val="00386F1D"/>
    <w:rsid w:val="00387921"/>
    <w:rsid w:val="003914AE"/>
    <w:rsid w:val="0039190C"/>
    <w:rsid w:val="00391AA1"/>
    <w:rsid w:val="00393219"/>
    <w:rsid w:val="00394237"/>
    <w:rsid w:val="00394379"/>
    <w:rsid w:val="0039488B"/>
    <w:rsid w:val="00395834"/>
    <w:rsid w:val="003961E2"/>
    <w:rsid w:val="003A1557"/>
    <w:rsid w:val="003A16A9"/>
    <w:rsid w:val="003A1F50"/>
    <w:rsid w:val="003A4051"/>
    <w:rsid w:val="003A5E4F"/>
    <w:rsid w:val="003A63DB"/>
    <w:rsid w:val="003A6A08"/>
    <w:rsid w:val="003A7131"/>
    <w:rsid w:val="003A71C4"/>
    <w:rsid w:val="003A7407"/>
    <w:rsid w:val="003A76D6"/>
    <w:rsid w:val="003A791A"/>
    <w:rsid w:val="003A7FC7"/>
    <w:rsid w:val="003B1E19"/>
    <w:rsid w:val="003B1E5E"/>
    <w:rsid w:val="003B4467"/>
    <w:rsid w:val="003B5055"/>
    <w:rsid w:val="003B5821"/>
    <w:rsid w:val="003B5C3B"/>
    <w:rsid w:val="003B6665"/>
    <w:rsid w:val="003B7071"/>
    <w:rsid w:val="003B7473"/>
    <w:rsid w:val="003B7CC6"/>
    <w:rsid w:val="003C0491"/>
    <w:rsid w:val="003C0A75"/>
    <w:rsid w:val="003C1A8F"/>
    <w:rsid w:val="003C5CBB"/>
    <w:rsid w:val="003C65A8"/>
    <w:rsid w:val="003C6BE3"/>
    <w:rsid w:val="003C765C"/>
    <w:rsid w:val="003C77F2"/>
    <w:rsid w:val="003D0864"/>
    <w:rsid w:val="003D13B3"/>
    <w:rsid w:val="003D1BD8"/>
    <w:rsid w:val="003D2617"/>
    <w:rsid w:val="003D31F6"/>
    <w:rsid w:val="003D3661"/>
    <w:rsid w:val="003D49AA"/>
    <w:rsid w:val="003D4D9C"/>
    <w:rsid w:val="003D5D43"/>
    <w:rsid w:val="003D640D"/>
    <w:rsid w:val="003E060A"/>
    <w:rsid w:val="003E1109"/>
    <w:rsid w:val="003E2318"/>
    <w:rsid w:val="003E31C0"/>
    <w:rsid w:val="003E3A27"/>
    <w:rsid w:val="003E3CF1"/>
    <w:rsid w:val="003E4D71"/>
    <w:rsid w:val="003E5340"/>
    <w:rsid w:val="003E6E0C"/>
    <w:rsid w:val="003E71B3"/>
    <w:rsid w:val="003F0444"/>
    <w:rsid w:val="003F0F0D"/>
    <w:rsid w:val="003F1056"/>
    <w:rsid w:val="003F3066"/>
    <w:rsid w:val="003F3822"/>
    <w:rsid w:val="003F3D90"/>
    <w:rsid w:val="003F3F19"/>
    <w:rsid w:val="003F45C1"/>
    <w:rsid w:val="003F618D"/>
    <w:rsid w:val="003F62DF"/>
    <w:rsid w:val="003F7A83"/>
    <w:rsid w:val="00400804"/>
    <w:rsid w:val="00401153"/>
    <w:rsid w:val="00403738"/>
    <w:rsid w:val="004050B1"/>
    <w:rsid w:val="00406C93"/>
    <w:rsid w:val="0041035C"/>
    <w:rsid w:val="00411353"/>
    <w:rsid w:val="0041211F"/>
    <w:rsid w:val="00412676"/>
    <w:rsid w:val="0041288A"/>
    <w:rsid w:val="00413AA1"/>
    <w:rsid w:val="00414059"/>
    <w:rsid w:val="004150D5"/>
    <w:rsid w:val="00415237"/>
    <w:rsid w:val="004153A5"/>
    <w:rsid w:val="004153F3"/>
    <w:rsid w:val="00416181"/>
    <w:rsid w:val="00420756"/>
    <w:rsid w:val="00421AE0"/>
    <w:rsid w:val="00423905"/>
    <w:rsid w:val="00423D14"/>
    <w:rsid w:val="0042529F"/>
    <w:rsid w:val="00426E72"/>
    <w:rsid w:val="00426F96"/>
    <w:rsid w:val="00427B27"/>
    <w:rsid w:val="00430693"/>
    <w:rsid w:val="00431E29"/>
    <w:rsid w:val="00432851"/>
    <w:rsid w:val="00433B1B"/>
    <w:rsid w:val="0043645D"/>
    <w:rsid w:val="00436A49"/>
    <w:rsid w:val="00437E74"/>
    <w:rsid w:val="004407CC"/>
    <w:rsid w:val="00442E18"/>
    <w:rsid w:val="00444B7B"/>
    <w:rsid w:val="00444D6F"/>
    <w:rsid w:val="0044612E"/>
    <w:rsid w:val="00450A9A"/>
    <w:rsid w:val="00450ED4"/>
    <w:rsid w:val="00451F80"/>
    <w:rsid w:val="004533FA"/>
    <w:rsid w:val="00453923"/>
    <w:rsid w:val="00456753"/>
    <w:rsid w:val="00456E2A"/>
    <w:rsid w:val="004575E6"/>
    <w:rsid w:val="00457A13"/>
    <w:rsid w:val="00460F81"/>
    <w:rsid w:val="004619C4"/>
    <w:rsid w:val="004622CC"/>
    <w:rsid w:val="00462AD2"/>
    <w:rsid w:val="00463AB8"/>
    <w:rsid w:val="00464986"/>
    <w:rsid w:val="0046539E"/>
    <w:rsid w:val="0046569D"/>
    <w:rsid w:val="0047156B"/>
    <w:rsid w:val="0047182D"/>
    <w:rsid w:val="00473372"/>
    <w:rsid w:val="00473500"/>
    <w:rsid w:val="00473BFE"/>
    <w:rsid w:val="00474F0B"/>
    <w:rsid w:val="00474FF0"/>
    <w:rsid w:val="00476BF2"/>
    <w:rsid w:val="004813BC"/>
    <w:rsid w:val="004814DB"/>
    <w:rsid w:val="004815EB"/>
    <w:rsid w:val="00481785"/>
    <w:rsid w:val="00482E05"/>
    <w:rsid w:val="0048353E"/>
    <w:rsid w:val="004844FA"/>
    <w:rsid w:val="00486F44"/>
    <w:rsid w:val="00490EA6"/>
    <w:rsid w:val="00490EB4"/>
    <w:rsid w:val="00490F56"/>
    <w:rsid w:val="00491236"/>
    <w:rsid w:val="00491EAE"/>
    <w:rsid w:val="00492076"/>
    <w:rsid w:val="00492511"/>
    <w:rsid w:val="0049350A"/>
    <w:rsid w:val="004954D5"/>
    <w:rsid w:val="0049628A"/>
    <w:rsid w:val="004972BE"/>
    <w:rsid w:val="00497F53"/>
    <w:rsid w:val="004A23FA"/>
    <w:rsid w:val="004A3969"/>
    <w:rsid w:val="004A3B53"/>
    <w:rsid w:val="004A6258"/>
    <w:rsid w:val="004A6570"/>
    <w:rsid w:val="004A70F5"/>
    <w:rsid w:val="004A752E"/>
    <w:rsid w:val="004A7963"/>
    <w:rsid w:val="004A7F03"/>
    <w:rsid w:val="004B097E"/>
    <w:rsid w:val="004B3710"/>
    <w:rsid w:val="004B3DF6"/>
    <w:rsid w:val="004B3EFA"/>
    <w:rsid w:val="004B4AEA"/>
    <w:rsid w:val="004B596F"/>
    <w:rsid w:val="004B655E"/>
    <w:rsid w:val="004C0347"/>
    <w:rsid w:val="004C11EF"/>
    <w:rsid w:val="004C1CB6"/>
    <w:rsid w:val="004C3836"/>
    <w:rsid w:val="004C3EC1"/>
    <w:rsid w:val="004C467F"/>
    <w:rsid w:val="004C62EB"/>
    <w:rsid w:val="004C6682"/>
    <w:rsid w:val="004C7C2B"/>
    <w:rsid w:val="004D1AC9"/>
    <w:rsid w:val="004D2571"/>
    <w:rsid w:val="004D2654"/>
    <w:rsid w:val="004D276F"/>
    <w:rsid w:val="004D2C45"/>
    <w:rsid w:val="004D3DDF"/>
    <w:rsid w:val="004D3F9C"/>
    <w:rsid w:val="004D4012"/>
    <w:rsid w:val="004D63FF"/>
    <w:rsid w:val="004D69F1"/>
    <w:rsid w:val="004D72C8"/>
    <w:rsid w:val="004D7988"/>
    <w:rsid w:val="004D7B04"/>
    <w:rsid w:val="004E02FE"/>
    <w:rsid w:val="004E08CB"/>
    <w:rsid w:val="004E0901"/>
    <w:rsid w:val="004E0B5B"/>
    <w:rsid w:val="004E17A5"/>
    <w:rsid w:val="004E23A9"/>
    <w:rsid w:val="004E2B03"/>
    <w:rsid w:val="004E4C11"/>
    <w:rsid w:val="004E5EA6"/>
    <w:rsid w:val="004E6743"/>
    <w:rsid w:val="004E6F16"/>
    <w:rsid w:val="004E7E0C"/>
    <w:rsid w:val="004F0514"/>
    <w:rsid w:val="004F05F9"/>
    <w:rsid w:val="004F2125"/>
    <w:rsid w:val="004F6191"/>
    <w:rsid w:val="004F61E9"/>
    <w:rsid w:val="004F7078"/>
    <w:rsid w:val="004F7E27"/>
    <w:rsid w:val="005000E7"/>
    <w:rsid w:val="0050220B"/>
    <w:rsid w:val="00502F60"/>
    <w:rsid w:val="00502F9A"/>
    <w:rsid w:val="005038AA"/>
    <w:rsid w:val="005039B3"/>
    <w:rsid w:val="00506188"/>
    <w:rsid w:val="005071EB"/>
    <w:rsid w:val="00507390"/>
    <w:rsid w:val="00507A89"/>
    <w:rsid w:val="005105D2"/>
    <w:rsid w:val="005108B3"/>
    <w:rsid w:val="00511C04"/>
    <w:rsid w:val="00512AB4"/>
    <w:rsid w:val="00513D7A"/>
    <w:rsid w:val="00514058"/>
    <w:rsid w:val="00514C99"/>
    <w:rsid w:val="00515FB4"/>
    <w:rsid w:val="005160C5"/>
    <w:rsid w:val="00516A0F"/>
    <w:rsid w:val="0051750A"/>
    <w:rsid w:val="00521A58"/>
    <w:rsid w:val="00522216"/>
    <w:rsid w:val="0052317B"/>
    <w:rsid w:val="00523CBC"/>
    <w:rsid w:val="00524AA2"/>
    <w:rsid w:val="00525935"/>
    <w:rsid w:val="00525E9D"/>
    <w:rsid w:val="00527420"/>
    <w:rsid w:val="00530416"/>
    <w:rsid w:val="005323C8"/>
    <w:rsid w:val="00533043"/>
    <w:rsid w:val="00533217"/>
    <w:rsid w:val="00533822"/>
    <w:rsid w:val="00533E7F"/>
    <w:rsid w:val="005345F9"/>
    <w:rsid w:val="00536CA1"/>
    <w:rsid w:val="00536FE7"/>
    <w:rsid w:val="00537BDE"/>
    <w:rsid w:val="00542AF0"/>
    <w:rsid w:val="005431C5"/>
    <w:rsid w:val="00543308"/>
    <w:rsid w:val="00543AF0"/>
    <w:rsid w:val="0054419A"/>
    <w:rsid w:val="00545AA5"/>
    <w:rsid w:val="0054648B"/>
    <w:rsid w:val="005468BA"/>
    <w:rsid w:val="00547B41"/>
    <w:rsid w:val="00547CCE"/>
    <w:rsid w:val="00547ED2"/>
    <w:rsid w:val="005503E4"/>
    <w:rsid w:val="0055064B"/>
    <w:rsid w:val="005536A4"/>
    <w:rsid w:val="00554E6D"/>
    <w:rsid w:val="0055501D"/>
    <w:rsid w:val="005553FF"/>
    <w:rsid w:val="0055552B"/>
    <w:rsid w:val="00555EE7"/>
    <w:rsid w:val="0055663B"/>
    <w:rsid w:val="005572B9"/>
    <w:rsid w:val="005615FF"/>
    <w:rsid w:val="00561CF9"/>
    <w:rsid w:val="00563F4D"/>
    <w:rsid w:val="005640F9"/>
    <w:rsid w:val="005643F9"/>
    <w:rsid w:val="00565066"/>
    <w:rsid w:val="005663B1"/>
    <w:rsid w:val="00567638"/>
    <w:rsid w:val="00567659"/>
    <w:rsid w:val="005709E5"/>
    <w:rsid w:val="00570C54"/>
    <w:rsid w:val="00571C57"/>
    <w:rsid w:val="00571E16"/>
    <w:rsid w:val="0057486C"/>
    <w:rsid w:val="00575BC3"/>
    <w:rsid w:val="00576BD1"/>
    <w:rsid w:val="00576C4D"/>
    <w:rsid w:val="00582D23"/>
    <w:rsid w:val="00585BD4"/>
    <w:rsid w:val="005865A1"/>
    <w:rsid w:val="005865B6"/>
    <w:rsid w:val="00586F80"/>
    <w:rsid w:val="00587695"/>
    <w:rsid w:val="00592F06"/>
    <w:rsid w:val="00592F60"/>
    <w:rsid w:val="0059463D"/>
    <w:rsid w:val="005955BB"/>
    <w:rsid w:val="005967A2"/>
    <w:rsid w:val="00596C79"/>
    <w:rsid w:val="005971FE"/>
    <w:rsid w:val="00597AFC"/>
    <w:rsid w:val="00597C28"/>
    <w:rsid w:val="005A0D5F"/>
    <w:rsid w:val="005A16F9"/>
    <w:rsid w:val="005A2446"/>
    <w:rsid w:val="005A2923"/>
    <w:rsid w:val="005A2AE3"/>
    <w:rsid w:val="005A2FFE"/>
    <w:rsid w:val="005A4415"/>
    <w:rsid w:val="005A4D46"/>
    <w:rsid w:val="005A5961"/>
    <w:rsid w:val="005A6B2B"/>
    <w:rsid w:val="005B07C3"/>
    <w:rsid w:val="005B1221"/>
    <w:rsid w:val="005B44A0"/>
    <w:rsid w:val="005B51A4"/>
    <w:rsid w:val="005B61F5"/>
    <w:rsid w:val="005B682E"/>
    <w:rsid w:val="005B78C8"/>
    <w:rsid w:val="005B79E1"/>
    <w:rsid w:val="005B7F0D"/>
    <w:rsid w:val="005C13E5"/>
    <w:rsid w:val="005C1E29"/>
    <w:rsid w:val="005C2268"/>
    <w:rsid w:val="005C41B5"/>
    <w:rsid w:val="005C497E"/>
    <w:rsid w:val="005C50E7"/>
    <w:rsid w:val="005D2271"/>
    <w:rsid w:val="005D3ACD"/>
    <w:rsid w:val="005D42CE"/>
    <w:rsid w:val="005D4348"/>
    <w:rsid w:val="005D4365"/>
    <w:rsid w:val="005D43D7"/>
    <w:rsid w:val="005D51E7"/>
    <w:rsid w:val="005D758E"/>
    <w:rsid w:val="005E045B"/>
    <w:rsid w:val="005E2006"/>
    <w:rsid w:val="005E23DF"/>
    <w:rsid w:val="005E266A"/>
    <w:rsid w:val="005E31D2"/>
    <w:rsid w:val="005E379A"/>
    <w:rsid w:val="005E3A83"/>
    <w:rsid w:val="005E4051"/>
    <w:rsid w:val="005E4973"/>
    <w:rsid w:val="005E503C"/>
    <w:rsid w:val="005E544D"/>
    <w:rsid w:val="005E619C"/>
    <w:rsid w:val="005F192D"/>
    <w:rsid w:val="005F2DAF"/>
    <w:rsid w:val="005F39E8"/>
    <w:rsid w:val="005F3A15"/>
    <w:rsid w:val="005F61E4"/>
    <w:rsid w:val="005F7EEF"/>
    <w:rsid w:val="00600DC8"/>
    <w:rsid w:val="00601AF8"/>
    <w:rsid w:val="006028EB"/>
    <w:rsid w:val="006032F3"/>
    <w:rsid w:val="006033F5"/>
    <w:rsid w:val="00604505"/>
    <w:rsid w:val="00605AD0"/>
    <w:rsid w:val="00606D97"/>
    <w:rsid w:val="00606D98"/>
    <w:rsid w:val="00607771"/>
    <w:rsid w:val="006078C8"/>
    <w:rsid w:val="00607D86"/>
    <w:rsid w:val="006103DE"/>
    <w:rsid w:val="0061154D"/>
    <w:rsid w:val="00611DF4"/>
    <w:rsid w:val="00611FAB"/>
    <w:rsid w:val="00613584"/>
    <w:rsid w:val="006138B9"/>
    <w:rsid w:val="0061396B"/>
    <w:rsid w:val="0061422D"/>
    <w:rsid w:val="00614A7D"/>
    <w:rsid w:val="00615222"/>
    <w:rsid w:val="006163A7"/>
    <w:rsid w:val="006165DC"/>
    <w:rsid w:val="006170B6"/>
    <w:rsid w:val="006171AE"/>
    <w:rsid w:val="00620991"/>
    <w:rsid w:val="00621A7F"/>
    <w:rsid w:val="00622227"/>
    <w:rsid w:val="00622F9C"/>
    <w:rsid w:val="00623BDC"/>
    <w:rsid w:val="0062409C"/>
    <w:rsid w:val="006257A4"/>
    <w:rsid w:val="00627433"/>
    <w:rsid w:val="006274BF"/>
    <w:rsid w:val="00627BD4"/>
    <w:rsid w:val="00627F36"/>
    <w:rsid w:val="00630172"/>
    <w:rsid w:val="0063157A"/>
    <w:rsid w:val="0063362E"/>
    <w:rsid w:val="00634015"/>
    <w:rsid w:val="00634C8A"/>
    <w:rsid w:val="00635278"/>
    <w:rsid w:val="00637869"/>
    <w:rsid w:val="0064012E"/>
    <w:rsid w:val="00641D7F"/>
    <w:rsid w:val="006421CF"/>
    <w:rsid w:val="00642450"/>
    <w:rsid w:val="00642C79"/>
    <w:rsid w:val="0064389E"/>
    <w:rsid w:val="00644095"/>
    <w:rsid w:val="00644ECF"/>
    <w:rsid w:val="00646140"/>
    <w:rsid w:val="006471AC"/>
    <w:rsid w:val="006506FE"/>
    <w:rsid w:val="00650951"/>
    <w:rsid w:val="00651BEA"/>
    <w:rsid w:val="00652173"/>
    <w:rsid w:val="00653391"/>
    <w:rsid w:val="00654629"/>
    <w:rsid w:val="00655480"/>
    <w:rsid w:val="0065623C"/>
    <w:rsid w:val="00656665"/>
    <w:rsid w:val="0065712A"/>
    <w:rsid w:val="0066041A"/>
    <w:rsid w:val="00661AC6"/>
    <w:rsid w:val="00663AB5"/>
    <w:rsid w:val="006646CA"/>
    <w:rsid w:val="0066530D"/>
    <w:rsid w:val="00665846"/>
    <w:rsid w:val="006662AB"/>
    <w:rsid w:val="006664D9"/>
    <w:rsid w:val="00667EB3"/>
    <w:rsid w:val="00670067"/>
    <w:rsid w:val="0067008A"/>
    <w:rsid w:val="00670638"/>
    <w:rsid w:val="00671C70"/>
    <w:rsid w:val="00672953"/>
    <w:rsid w:val="00672B46"/>
    <w:rsid w:val="00672E8B"/>
    <w:rsid w:val="00675392"/>
    <w:rsid w:val="00675844"/>
    <w:rsid w:val="0067592E"/>
    <w:rsid w:val="00680409"/>
    <w:rsid w:val="0068122D"/>
    <w:rsid w:val="006812C5"/>
    <w:rsid w:val="0068578D"/>
    <w:rsid w:val="00686CBD"/>
    <w:rsid w:val="00686E83"/>
    <w:rsid w:val="0068766C"/>
    <w:rsid w:val="00692615"/>
    <w:rsid w:val="00692F5D"/>
    <w:rsid w:val="00694170"/>
    <w:rsid w:val="00695440"/>
    <w:rsid w:val="00695A9D"/>
    <w:rsid w:val="00695AF0"/>
    <w:rsid w:val="006973AD"/>
    <w:rsid w:val="00697D0C"/>
    <w:rsid w:val="006A045E"/>
    <w:rsid w:val="006A0B02"/>
    <w:rsid w:val="006A0EBF"/>
    <w:rsid w:val="006A1609"/>
    <w:rsid w:val="006A1A0F"/>
    <w:rsid w:val="006A1E7F"/>
    <w:rsid w:val="006A30A1"/>
    <w:rsid w:val="006A5039"/>
    <w:rsid w:val="006A5857"/>
    <w:rsid w:val="006B30B8"/>
    <w:rsid w:val="006B37F2"/>
    <w:rsid w:val="006B4653"/>
    <w:rsid w:val="006B4F0F"/>
    <w:rsid w:val="006B5467"/>
    <w:rsid w:val="006B55B9"/>
    <w:rsid w:val="006B6302"/>
    <w:rsid w:val="006B6564"/>
    <w:rsid w:val="006B6A6D"/>
    <w:rsid w:val="006B75A2"/>
    <w:rsid w:val="006B75E0"/>
    <w:rsid w:val="006C00DF"/>
    <w:rsid w:val="006C0DCC"/>
    <w:rsid w:val="006C101D"/>
    <w:rsid w:val="006C214F"/>
    <w:rsid w:val="006C2D92"/>
    <w:rsid w:val="006C39D0"/>
    <w:rsid w:val="006C412E"/>
    <w:rsid w:val="006C4D24"/>
    <w:rsid w:val="006C4D89"/>
    <w:rsid w:val="006C5AA5"/>
    <w:rsid w:val="006C6734"/>
    <w:rsid w:val="006C7D40"/>
    <w:rsid w:val="006D045D"/>
    <w:rsid w:val="006D12E9"/>
    <w:rsid w:val="006D1693"/>
    <w:rsid w:val="006D1AE0"/>
    <w:rsid w:val="006D294C"/>
    <w:rsid w:val="006D351E"/>
    <w:rsid w:val="006D558A"/>
    <w:rsid w:val="006D59AE"/>
    <w:rsid w:val="006D7E7D"/>
    <w:rsid w:val="006E047F"/>
    <w:rsid w:val="006E0D3F"/>
    <w:rsid w:val="006E22CB"/>
    <w:rsid w:val="006E2F64"/>
    <w:rsid w:val="006E3734"/>
    <w:rsid w:val="006E4D69"/>
    <w:rsid w:val="006E6062"/>
    <w:rsid w:val="006E616F"/>
    <w:rsid w:val="006E7990"/>
    <w:rsid w:val="006F0FDB"/>
    <w:rsid w:val="006F209D"/>
    <w:rsid w:val="006F2A86"/>
    <w:rsid w:val="006F2C5F"/>
    <w:rsid w:val="006F2D05"/>
    <w:rsid w:val="006F4160"/>
    <w:rsid w:val="006F490B"/>
    <w:rsid w:val="006F5A07"/>
    <w:rsid w:val="006F5F5A"/>
    <w:rsid w:val="006F6028"/>
    <w:rsid w:val="006F7889"/>
    <w:rsid w:val="006F7C2B"/>
    <w:rsid w:val="006F7D81"/>
    <w:rsid w:val="00701044"/>
    <w:rsid w:val="007032CD"/>
    <w:rsid w:val="00704291"/>
    <w:rsid w:val="0070435D"/>
    <w:rsid w:val="00704D72"/>
    <w:rsid w:val="0070565B"/>
    <w:rsid w:val="00705743"/>
    <w:rsid w:val="0070584C"/>
    <w:rsid w:val="00705893"/>
    <w:rsid w:val="00706300"/>
    <w:rsid w:val="00706A9B"/>
    <w:rsid w:val="00706C81"/>
    <w:rsid w:val="00706C8F"/>
    <w:rsid w:val="00707EA7"/>
    <w:rsid w:val="00710179"/>
    <w:rsid w:val="00710600"/>
    <w:rsid w:val="00710E22"/>
    <w:rsid w:val="007115E3"/>
    <w:rsid w:val="00711F84"/>
    <w:rsid w:val="007126FB"/>
    <w:rsid w:val="00715EA7"/>
    <w:rsid w:val="007163BA"/>
    <w:rsid w:val="0072045B"/>
    <w:rsid w:val="00720A1B"/>
    <w:rsid w:val="00720B8A"/>
    <w:rsid w:val="007216DE"/>
    <w:rsid w:val="00721B2A"/>
    <w:rsid w:val="00722D87"/>
    <w:rsid w:val="00723B70"/>
    <w:rsid w:val="007241FF"/>
    <w:rsid w:val="00724715"/>
    <w:rsid w:val="007247BD"/>
    <w:rsid w:val="00724A1B"/>
    <w:rsid w:val="00726C9F"/>
    <w:rsid w:val="00727169"/>
    <w:rsid w:val="00727F1A"/>
    <w:rsid w:val="00730D9E"/>
    <w:rsid w:val="00731794"/>
    <w:rsid w:val="007324C7"/>
    <w:rsid w:val="00733522"/>
    <w:rsid w:val="00736425"/>
    <w:rsid w:val="007379AB"/>
    <w:rsid w:val="00737F8D"/>
    <w:rsid w:val="00741623"/>
    <w:rsid w:val="00741C60"/>
    <w:rsid w:val="00742177"/>
    <w:rsid w:val="00742E84"/>
    <w:rsid w:val="007437E6"/>
    <w:rsid w:val="00743C1D"/>
    <w:rsid w:val="00744786"/>
    <w:rsid w:val="00745895"/>
    <w:rsid w:val="007462FC"/>
    <w:rsid w:val="00747569"/>
    <w:rsid w:val="0075221A"/>
    <w:rsid w:val="00753A65"/>
    <w:rsid w:val="0075465D"/>
    <w:rsid w:val="00755396"/>
    <w:rsid w:val="00755621"/>
    <w:rsid w:val="00756393"/>
    <w:rsid w:val="00757D42"/>
    <w:rsid w:val="00760440"/>
    <w:rsid w:val="007608D3"/>
    <w:rsid w:val="00761497"/>
    <w:rsid w:val="007615CB"/>
    <w:rsid w:val="00762487"/>
    <w:rsid w:val="00764AE9"/>
    <w:rsid w:val="00764EB4"/>
    <w:rsid w:val="00765675"/>
    <w:rsid w:val="00766376"/>
    <w:rsid w:val="00766F64"/>
    <w:rsid w:val="007672D5"/>
    <w:rsid w:val="00767669"/>
    <w:rsid w:val="00767AAB"/>
    <w:rsid w:val="007703C9"/>
    <w:rsid w:val="00771093"/>
    <w:rsid w:val="00772122"/>
    <w:rsid w:val="00772AFD"/>
    <w:rsid w:val="00772CD0"/>
    <w:rsid w:val="0077329E"/>
    <w:rsid w:val="00773993"/>
    <w:rsid w:val="00773B4E"/>
    <w:rsid w:val="00773F7B"/>
    <w:rsid w:val="007743C1"/>
    <w:rsid w:val="00774593"/>
    <w:rsid w:val="00774FEC"/>
    <w:rsid w:val="00776FF2"/>
    <w:rsid w:val="00780C96"/>
    <w:rsid w:val="0078139C"/>
    <w:rsid w:val="007820DD"/>
    <w:rsid w:val="00782C01"/>
    <w:rsid w:val="00783193"/>
    <w:rsid w:val="007834C6"/>
    <w:rsid w:val="007843CE"/>
    <w:rsid w:val="00784986"/>
    <w:rsid w:val="007849C3"/>
    <w:rsid w:val="00785A21"/>
    <w:rsid w:val="007876B2"/>
    <w:rsid w:val="00787FF8"/>
    <w:rsid w:val="0079015A"/>
    <w:rsid w:val="00790502"/>
    <w:rsid w:val="007905BB"/>
    <w:rsid w:val="00791C06"/>
    <w:rsid w:val="00791CB0"/>
    <w:rsid w:val="00791D6D"/>
    <w:rsid w:val="00792D57"/>
    <w:rsid w:val="00793537"/>
    <w:rsid w:val="00796583"/>
    <w:rsid w:val="00797DED"/>
    <w:rsid w:val="00797EDA"/>
    <w:rsid w:val="007A3353"/>
    <w:rsid w:val="007A6174"/>
    <w:rsid w:val="007A6EB8"/>
    <w:rsid w:val="007A74CA"/>
    <w:rsid w:val="007A7751"/>
    <w:rsid w:val="007B00D4"/>
    <w:rsid w:val="007B2855"/>
    <w:rsid w:val="007B3451"/>
    <w:rsid w:val="007B4CED"/>
    <w:rsid w:val="007B5090"/>
    <w:rsid w:val="007B59C5"/>
    <w:rsid w:val="007B62BC"/>
    <w:rsid w:val="007B71F2"/>
    <w:rsid w:val="007B74A6"/>
    <w:rsid w:val="007C212D"/>
    <w:rsid w:val="007C2D8F"/>
    <w:rsid w:val="007C343C"/>
    <w:rsid w:val="007C3821"/>
    <w:rsid w:val="007C4267"/>
    <w:rsid w:val="007C5930"/>
    <w:rsid w:val="007C59B6"/>
    <w:rsid w:val="007C5BEE"/>
    <w:rsid w:val="007C60A1"/>
    <w:rsid w:val="007D0B90"/>
    <w:rsid w:val="007D10C8"/>
    <w:rsid w:val="007D1729"/>
    <w:rsid w:val="007D1E6C"/>
    <w:rsid w:val="007D2FAC"/>
    <w:rsid w:val="007D4026"/>
    <w:rsid w:val="007D419F"/>
    <w:rsid w:val="007D42A9"/>
    <w:rsid w:val="007D4988"/>
    <w:rsid w:val="007D4B3A"/>
    <w:rsid w:val="007D5301"/>
    <w:rsid w:val="007D5911"/>
    <w:rsid w:val="007D5D91"/>
    <w:rsid w:val="007D6E9F"/>
    <w:rsid w:val="007E120E"/>
    <w:rsid w:val="007E18AE"/>
    <w:rsid w:val="007E1F42"/>
    <w:rsid w:val="007E2E40"/>
    <w:rsid w:val="007E6586"/>
    <w:rsid w:val="007E7F07"/>
    <w:rsid w:val="007E7F19"/>
    <w:rsid w:val="007F06B1"/>
    <w:rsid w:val="007F0E7F"/>
    <w:rsid w:val="007F14CE"/>
    <w:rsid w:val="007F17A3"/>
    <w:rsid w:val="007F1B2E"/>
    <w:rsid w:val="007F1BF7"/>
    <w:rsid w:val="007F1C9E"/>
    <w:rsid w:val="007F1E62"/>
    <w:rsid w:val="007F1FD4"/>
    <w:rsid w:val="007F28FA"/>
    <w:rsid w:val="007F3CA6"/>
    <w:rsid w:val="007F48DE"/>
    <w:rsid w:val="007F4A8D"/>
    <w:rsid w:val="007F6A5C"/>
    <w:rsid w:val="007F7890"/>
    <w:rsid w:val="00801DA7"/>
    <w:rsid w:val="008022BB"/>
    <w:rsid w:val="008024FF"/>
    <w:rsid w:val="00802A1D"/>
    <w:rsid w:val="0080380B"/>
    <w:rsid w:val="0080451E"/>
    <w:rsid w:val="00804E4D"/>
    <w:rsid w:val="008051DE"/>
    <w:rsid w:val="00806113"/>
    <w:rsid w:val="008070F4"/>
    <w:rsid w:val="00807172"/>
    <w:rsid w:val="00807535"/>
    <w:rsid w:val="00807731"/>
    <w:rsid w:val="0081014A"/>
    <w:rsid w:val="00810D43"/>
    <w:rsid w:val="008119A3"/>
    <w:rsid w:val="00811C1E"/>
    <w:rsid w:val="00812041"/>
    <w:rsid w:val="0081444F"/>
    <w:rsid w:val="00814720"/>
    <w:rsid w:val="00816A55"/>
    <w:rsid w:val="008200FB"/>
    <w:rsid w:val="00820446"/>
    <w:rsid w:val="0082063B"/>
    <w:rsid w:val="008219DF"/>
    <w:rsid w:val="00823D75"/>
    <w:rsid w:val="00824B44"/>
    <w:rsid w:val="008256F9"/>
    <w:rsid w:val="00826E14"/>
    <w:rsid w:val="00826E40"/>
    <w:rsid w:val="008272EA"/>
    <w:rsid w:val="00830678"/>
    <w:rsid w:val="0083187C"/>
    <w:rsid w:val="00832119"/>
    <w:rsid w:val="00836454"/>
    <w:rsid w:val="008366E4"/>
    <w:rsid w:val="00837FBA"/>
    <w:rsid w:val="00840BC1"/>
    <w:rsid w:val="00840C3E"/>
    <w:rsid w:val="00841023"/>
    <w:rsid w:val="00841F77"/>
    <w:rsid w:val="008435C1"/>
    <w:rsid w:val="00843FAB"/>
    <w:rsid w:val="00845BDC"/>
    <w:rsid w:val="00845EE6"/>
    <w:rsid w:val="0084602D"/>
    <w:rsid w:val="00846F3D"/>
    <w:rsid w:val="00847B8F"/>
    <w:rsid w:val="00847CF0"/>
    <w:rsid w:val="00847DA9"/>
    <w:rsid w:val="00853BA7"/>
    <w:rsid w:val="00853C9A"/>
    <w:rsid w:val="008551F6"/>
    <w:rsid w:val="00855230"/>
    <w:rsid w:val="00855A17"/>
    <w:rsid w:val="00855B93"/>
    <w:rsid w:val="008562C0"/>
    <w:rsid w:val="00856322"/>
    <w:rsid w:val="00857DCB"/>
    <w:rsid w:val="00857F83"/>
    <w:rsid w:val="00860EC2"/>
    <w:rsid w:val="00862022"/>
    <w:rsid w:val="008631F1"/>
    <w:rsid w:val="00863349"/>
    <w:rsid w:val="008633D7"/>
    <w:rsid w:val="0086444D"/>
    <w:rsid w:val="008653AE"/>
    <w:rsid w:val="00867088"/>
    <w:rsid w:val="00867829"/>
    <w:rsid w:val="0087038A"/>
    <w:rsid w:val="008706BA"/>
    <w:rsid w:val="008709B2"/>
    <w:rsid w:val="00870C36"/>
    <w:rsid w:val="0087105D"/>
    <w:rsid w:val="00871E44"/>
    <w:rsid w:val="00872186"/>
    <w:rsid w:val="00872B0D"/>
    <w:rsid w:val="008735E6"/>
    <w:rsid w:val="00874B5D"/>
    <w:rsid w:val="008770C0"/>
    <w:rsid w:val="00877FD9"/>
    <w:rsid w:val="008805E5"/>
    <w:rsid w:val="008810F0"/>
    <w:rsid w:val="0088143E"/>
    <w:rsid w:val="00881DBE"/>
    <w:rsid w:val="00881E72"/>
    <w:rsid w:val="00883708"/>
    <w:rsid w:val="00887B4D"/>
    <w:rsid w:val="00887E3C"/>
    <w:rsid w:val="00891B02"/>
    <w:rsid w:val="00891F29"/>
    <w:rsid w:val="00894673"/>
    <w:rsid w:val="00897512"/>
    <w:rsid w:val="008A074A"/>
    <w:rsid w:val="008A0FBD"/>
    <w:rsid w:val="008A1640"/>
    <w:rsid w:val="008A17E7"/>
    <w:rsid w:val="008A1F9D"/>
    <w:rsid w:val="008A1FAF"/>
    <w:rsid w:val="008A2701"/>
    <w:rsid w:val="008A38B2"/>
    <w:rsid w:val="008A3C3A"/>
    <w:rsid w:val="008A3CCA"/>
    <w:rsid w:val="008A3E00"/>
    <w:rsid w:val="008A4E3E"/>
    <w:rsid w:val="008A658C"/>
    <w:rsid w:val="008A65A9"/>
    <w:rsid w:val="008A6C3D"/>
    <w:rsid w:val="008A6DD3"/>
    <w:rsid w:val="008A76EE"/>
    <w:rsid w:val="008B0895"/>
    <w:rsid w:val="008B1177"/>
    <w:rsid w:val="008B25DC"/>
    <w:rsid w:val="008B46AE"/>
    <w:rsid w:val="008B48F3"/>
    <w:rsid w:val="008B4D66"/>
    <w:rsid w:val="008B5094"/>
    <w:rsid w:val="008B6467"/>
    <w:rsid w:val="008B75F7"/>
    <w:rsid w:val="008C0276"/>
    <w:rsid w:val="008C03A2"/>
    <w:rsid w:val="008C093C"/>
    <w:rsid w:val="008C0AA4"/>
    <w:rsid w:val="008C1171"/>
    <w:rsid w:val="008C12F2"/>
    <w:rsid w:val="008C16EF"/>
    <w:rsid w:val="008C2D5A"/>
    <w:rsid w:val="008C312C"/>
    <w:rsid w:val="008C428D"/>
    <w:rsid w:val="008C5830"/>
    <w:rsid w:val="008C680A"/>
    <w:rsid w:val="008C7000"/>
    <w:rsid w:val="008C709E"/>
    <w:rsid w:val="008C7155"/>
    <w:rsid w:val="008C744B"/>
    <w:rsid w:val="008C76EA"/>
    <w:rsid w:val="008C7D47"/>
    <w:rsid w:val="008D0413"/>
    <w:rsid w:val="008D14D4"/>
    <w:rsid w:val="008D1E30"/>
    <w:rsid w:val="008D20E9"/>
    <w:rsid w:val="008D283D"/>
    <w:rsid w:val="008D2880"/>
    <w:rsid w:val="008D336A"/>
    <w:rsid w:val="008D4303"/>
    <w:rsid w:val="008D49CD"/>
    <w:rsid w:val="008D4BB3"/>
    <w:rsid w:val="008D7480"/>
    <w:rsid w:val="008D7978"/>
    <w:rsid w:val="008E019C"/>
    <w:rsid w:val="008E0C24"/>
    <w:rsid w:val="008E0FB4"/>
    <w:rsid w:val="008E1062"/>
    <w:rsid w:val="008E147A"/>
    <w:rsid w:val="008E18FC"/>
    <w:rsid w:val="008E238D"/>
    <w:rsid w:val="008E4243"/>
    <w:rsid w:val="008E4289"/>
    <w:rsid w:val="008E4401"/>
    <w:rsid w:val="008E6830"/>
    <w:rsid w:val="008E68CF"/>
    <w:rsid w:val="008E6B7C"/>
    <w:rsid w:val="008E724E"/>
    <w:rsid w:val="008F01D3"/>
    <w:rsid w:val="008F0388"/>
    <w:rsid w:val="008F10AE"/>
    <w:rsid w:val="008F1427"/>
    <w:rsid w:val="008F17FF"/>
    <w:rsid w:val="008F2CA7"/>
    <w:rsid w:val="008F5333"/>
    <w:rsid w:val="008F5AB8"/>
    <w:rsid w:val="008F5EC5"/>
    <w:rsid w:val="008F6A22"/>
    <w:rsid w:val="008F6B10"/>
    <w:rsid w:val="008F7061"/>
    <w:rsid w:val="008F71BC"/>
    <w:rsid w:val="008F7420"/>
    <w:rsid w:val="00904B14"/>
    <w:rsid w:val="00905891"/>
    <w:rsid w:val="00906640"/>
    <w:rsid w:val="0090724A"/>
    <w:rsid w:val="00907B01"/>
    <w:rsid w:val="0091080B"/>
    <w:rsid w:val="00910A9E"/>
    <w:rsid w:val="00910EDD"/>
    <w:rsid w:val="00910EF7"/>
    <w:rsid w:val="0091409B"/>
    <w:rsid w:val="00914C54"/>
    <w:rsid w:val="0091598C"/>
    <w:rsid w:val="009161CB"/>
    <w:rsid w:val="0091638D"/>
    <w:rsid w:val="0091684E"/>
    <w:rsid w:val="009208AE"/>
    <w:rsid w:val="009211D2"/>
    <w:rsid w:val="0092171B"/>
    <w:rsid w:val="00922CD9"/>
    <w:rsid w:val="00927BD3"/>
    <w:rsid w:val="00930CC8"/>
    <w:rsid w:val="00931AE3"/>
    <w:rsid w:val="00931AF1"/>
    <w:rsid w:val="00932278"/>
    <w:rsid w:val="009323FA"/>
    <w:rsid w:val="00933116"/>
    <w:rsid w:val="00933E70"/>
    <w:rsid w:val="00935C7B"/>
    <w:rsid w:val="00935CD0"/>
    <w:rsid w:val="0093699E"/>
    <w:rsid w:val="0093789B"/>
    <w:rsid w:val="009448A8"/>
    <w:rsid w:val="009453C2"/>
    <w:rsid w:val="009471BE"/>
    <w:rsid w:val="00951BE5"/>
    <w:rsid w:val="00952AB8"/>
    <w:rsid w:val="00952BF5"/>
    <w:rsid w:val="009554A8"/>
    <w:rsid w:val="00956DCA"/>
    <w:rsid w:val="00957264"/>
    <w:rsid w:val="0095755E"/>
    <w:rsid w:val="009579D1"/>
    <w:rsid w:val="00957BBC"/>
    <w:rsid w:val="00960945"/>
    <w:rsid w:val="00960ACC"/>
    <w:rsid w:val="00961007"/>
    <w:rsid w:val="009619CE"/>
    <w:rsid w:val="00962712"/>
    <w:rsid w:val="0096297E"/>
    <w:rsid w:val="00965410"/>
    <w:rsid w:val="00966C79"/>
    <w:rsid w:val="00967214"/>
    <w:rsid w:val="00970801"/>
    <w:rsid w:val="00970A21"/>
    <w:rsid w:val="00970F75"/>
    <w:rsid w:val="009710B4"/>
    <w:rsid w:val="00971F18"/>
    <w:rsid w:val="00972B52"/>
    <w:rsid w:val="0097441D"/>
    <w:rsid w:val="009751D7"/>
    <w:rsid w:val="009755B9"/>
    <w:rsid w:val="00976943"/>
    <w:rsid w:val="00977228"/>
    <w:rsid w:val="00977C6A"/>
    <w:rsid w:val="0098042B"/>
    <w:rsid w:val="00981284"/>
    <w:rsid w:val="00981749"/>
    <w:rsid w:val="009818A7"/>
    <w:rsid w:val="00981C28"/>
    <w:rsid w:val="00981DAD"/>
    <w:rsid w:val="0098273A"/>
    <w:rsid w:val="00982D06"/>
    <w:rsid w:val="009836F8"/>
    <w:rsid w:val="0098459E"/>
    <w:rsid w:val="0098473E"/>
    <w:rsid w:val="00987288"/>
    <w:rsid w:val="009901E6"/>
    <w:rsid w:val="0099065D"/>
    <w:rsid w:val="00990DE4"/>
    <w:rsid w:val="009931FC"/>
    <w:rsid w:val="00993980"/>
    <w:rsid w:val="009952C1"/>
    <w:rsid w:val="00995CBC"/>
    <w:rsid w:val="009965B9"/>
    <w:rsid w:val="009A1039"/>
    <w:rsid w:val="009A2060"/>
    <w:rsid w:val="009A2624"/>
    <w:rsid w:val="009A305C"/>
    <w:rsid w:val="009A50A6"/>
    <w:rsid w:val="009A6E35"/>
    <w:rsid w:val="009A753F"/>
    <w:rsid w:val="009A7C62"/>
    <w:rsid w:val="009B0CC9"/>
    <w:rsid w:val="009B11D8"/>
    <w:rsid w:val="009B1523"/>
    <w:rsid w:val="009B1DFB"/>
    <w:rsid w:val="009B20BF"/>
    <w:rsid w:val="009B38A5"/>
    <w:rsid w:val="009B43F2"/>
    <w:rsid w:val="009B6A6D"/>
    <w:rsid w:val="009B76E5"/>
    <w:rsid w:val="009B7FA4"/>
    <w:rsid w:val="009C0865"/>
    <w:rsid w:val="009C4B3B"/>
    <w:rsid w:val="009C4FAC"/>
    <w:rsid w:val="009C62E3"/>
    <w:rsid w:val="009C7CB1"/>
    <w:rsid w:val="009D054F"/>
    <w:rsid w:val="009D06C4"/>
    <w:rsid w:val="009D0FA9"/>
    <w:rsid w:val="009D16A0"/>
    <w:rsid w:val="009D1D01"/>
    <w:rsid w:val="009D2F12"/>
    <w:rsid w:val="009D3414"/>
    <w:rsid w:val="009D34B5"/>
    <w:rsid w:val="009D5BFC"/>
    <w:rsid w:val="009D5D5C"/>
    <w:rsid w:val="009D5E17"/>
    <w:rsid w:val="009D7E94"/>
    <w:rsid w:val="009E0230"/>
    <w:rsid w:val="009E03B2"/>
    <w:rsid w:val="009E0C56"/>
    <w:rsid w:val="009E0FA9"/>
    <w:rsid w:val="009E24E8"/>
    <w:rsid w:val="009E2CD8"/>
    <w:rsid w:val="009E3C32"/>
    <w:rsid w:val="009E3D84"/>
    <w:rsid w:val="009E4A54"/>
    <w:rsid w:val="009E59C6"/>
    <w:rsid w:val="009E6721"/>
    <w:rsid w:val="009E763B"/>
    <w:rsid w:val="009F0CFF"/>
    <w:rsid w:val="009F15BC"/>
    <w:rsid w:val="009F1CDC"/>
    <w:rsid w:val="009F249A"/>
    <w:rsid w:val="009F26E2"/>
    <w:rsid w:val="009F5AEB"/>
    <w:rsid w:val="009F5F5C"/>
    <w:rsid w:val="00A00B98"/>
    <w:rsid w:val="00A01BDB"/>
    <w:rsid w:val="00A01E3E"/>
    <w:rsid w:val="00A056E2"/>
    <w:rsid w:val="00A06802"/>
    <w:rsid w:val="00A06D19"/>
    <w:rsid w:val="00A07BFA"/>
    <w:rsid w:val="00A124E8"/>
    <w:rsid w:val="00A12CF9"/>
    <w:rsid w:val="00A12F62"/>
    <w:rsid w:val="00A13B5D"/>
    <w:rsid w:val="00A140C4"/>
    <w:rsid w:val="00A14BC6"/>
    <w:rsid w:val="00A14C02"/>
    <w:rsid w:val="00A14DFC"/>
    <w:rsid w:val="00A15DC0"/>
    <w:rsid w:val="00A17000"/>
    <w:rsid w:val="00A17009"/>
    <w:rsid w:val="00A171B6"/>
    <w:rsid w:val="00A175B8"/>
    <w:rsid w:val="00A17669"/>
    <w:rsid w:val="00A20DD3"/>
    <w:rsid w:val="00A20DF8"/>
    <w:rsid w:val="00A21933"/>
    <w:rsid w:val="00A24EAF"/>
    <w:rsid w:val="00A27505"/>
    <w:rsid w:val="00A30597"/>
    <w:rsid w:val="00A30767"/>
    <w:rsid w:val="00A30855"/>
    <w:rsid w:val="00A30B69"/>
    <w:rsid w:val="00A30BFA"/>
    <w:rsid w:val="00A33F8E"/>
    <w:rsid w:val="00A34283"/>
    <w:rsid w:val="00A346BD"/>
    <w:rsid w:val="00A34830"/>
    <w:rsid w:val="00A34C5C"/>
    <w:rsid w:val="00A34CBE"/>
    <w:rsid w:val="00A35984"/>
    <w:rsid w:val="00A3734B"/>
    <w:rsid w:val="00A37C18"/>
    <w:rsid w:val="00A408AB"/>
    <w:rsid w:val="00A4282A"/>
    <w:rsid w:val="00A42C5F"/>
    <w:rsid w:val="00A447C0"/>
    <w:rsid w:val="00A44B9B"/>
    <w:rsid w:val="00A4512E"/>
    <w:rsid w:val="00A5144F"/>
    <w:rsid w:val="00A517F1"/>
    <w:rsid w:val="00A52D7A"/>
    <w:rsid w:val="00A53407"/>
    <w:rsid w:val="00A537EC"/>
    <w:rsid w:val="00A53EDA"/>
    <w:rsid w:val="00A54553"/>
    <w:rsid w:val="00A5502D"/>
    <w:rsid w:val="00A55805"/>
    <w:rsid w:val="00A55C2F"/>
    <w:rsid w:val="00A56533"/>
    <w:rsid w:val="00A61763"/>
    <w:rsid w:val="00A66499"/>
    <w:rsid w:val="00A66D57"/>
    <w:rsid w:val="00A67D3E"/>
    <w:rsid w:val="00A70411"/>
    <w:rsid w:val="00A70F2B"/>
    <w:rsid w:val="00A71341"/>
    <w:rsid w:val="00A755CB"/>
    <w:rsid w:val="00A76A3C"/>
    <w:rsid w:val="00A76FB8"/>
    <w:rsid w:val="00A7731F"/>
    <w:rsid w:val="00A77DBE"/>
    <w:rsid w:val="00A8093B"/>
    <w:rsid w:val="00A81732"/>
    <w:rsid w:val="00A81B9C"/>
    <w:rsid w:val="00A824BB"/>
    <w:rsid w:val="00A8293E"/>
    <w:rsid w:val="00A838FA"/>
    <w:rsid w:val="00A841F6"/>
    <w:rsid w:val="00A85986"/>
    <w:rsid w:val="00A86610"/>
    <w:rsid w:val="00A87A3E"/>
    <w:rsid w:val="00A900EE"/>
    <w:rsid w:val="00A90492"/>
    <w:rsid w:val="00A90564"/>
    <w:rsid w:val="00A908E1"/>
    <w:rsid w:val="00A90CAF"/>
    <w:rsid w:val="00A9107F"/>
    <w:rsid w:val="00A9117E"/>
    <w:rsid w:val="00A93B1B"/>
    <w:rsid w:val="00A960A0"/>
    <w:rsid w:val="00A9739D"/>
    <w:rsid w:val="00AA0EED"/>
    <w:rsid w:val="00AA1CA0"/>
    <w:rsid w:val="00AA2F5E"/>
    <w:rsid w:val="00AA3466"/>
    <w:rsid w:val="00AA3988"/>
    <w:rsid w:val="00AA51E9"/>
    <w:rsid w:val="00AA543D"/>
    <w:rsid w:val="00AA6AAC"/>
    <w:rsid w:val="00AA7CE4"/>
    <w:rsid w:val="00AB060D"/>
    <w:rsid w:val="00AB1850"/>
    <w:rsid w:val="00AB1F0E"/>
    <w:rsid w:val="00AB2047"/>
    <w:rsid w:val="00AB26A9"/>
    <w:rsid w:val="00AB2F9E"/>
    <w:rsid w:val="00AB4D31"/>
    <w:rsid w:val="00AB5EDE"/>
    <w:rsid w:val="00AB62C7"/>
    <w:rsid w:val="00AB67F3"/>
    <w:rsid w:val="00AC00AC"/>
    <w:rsid w:val="00AC1100"/>
    <w:rsid w:val="00AC11B5"/>
    <w:rsid w:val="00AC1C50"/>
    <w:rsid w:val="00AC3424"/>
    <w:rsid w:val="00AC5007"/>
    <w:rsid w:val="00AC6986"/>
    <w:rsid w:val="00AC6D74"/>
    <w:rsid w:val="00AC7A97"/>
    <w:rsid w:val="00AC7F67"/>
    <w:rsid w:val="00AD0D97"/>
    <w:rsid w:val="00AD2AD5"/>
    <w:rsid w:val="00AD3341"/>
    <w:rsid w:val="00AD3B87"/>
    <w:rsid w:val="00AD3DA7"/>
    <w:rsid w:val="00AD4283"/>
    <w:rsid w:val="00AD6A43"/>
    <w:rsid w:val="00AD6CC2"/>
    <w:rsid w:val="00AD6E27"/>
    <w:rsid w:val="00AE05D0"/>
    <w:rsid w:val="00AE0C1F"/>
    <w:rsid w:val="00AE1C71"/>
    <w:rsid w:val="00AE226C"/>
    <w:rsid w:val="00AE3175"/>
    <w:rsid w:val="00AE37A9"/>
    <w:rsid w:val="00AE3F5B"/>
    <w:rsid w:val="00AE65D4"/>
    <w:rsid w:val="00AE6839"/>
    <w:rsid w:val="00AF0BF3"/>
    <w:rsid w:val="00AF2627"/>
    <w:rsid w:val="00AF2D6A"/>
    <w:rsid w:val="00AF414B"/>
    <w:rsid w:val="00AF4501"/>
    <w:rsid w:val="00AF5606"/>
    <w:rsid w:val="00AF56E7"/>
    <w:rsid w:val="00AF6A05"/>
    <w:rsid w:val="00AF6B46"/>
    <w:rsid w:val="00AF7122"/>
    <w:rsid w:val="00AF758C"/>
    <w:rsid w:val="00AF78D0"/>
    <w:rsid w:val="00AF798C"/>
    <w:rsid w:val="00B00904"/>
    <w:rsid w:val="00B02844"/>
    <w:rsid w:val="00B031F1"/>
    <w:rsid w:val="00B0346F"/>
    <w:rsid w:val="00B04058"/>
    <w:rsid w:val="00B04F52"/>
    <w:rsid w:val="00B056A2"/>
    <w:rsid w:val="00B05981"/>
    <w:rsid w:val="00B05C9D"/>
    <w:rsid w:val="00B0629B"/>
    <w:rsid w:val="00B0750C"/>
    <w:rsid w:val="00B10799"/>
    <w:rsid w:val="00B111FC"/>
    <w:rsid w:val="00B124C0"/>
    <w:rsid w:val="00B12752"/>
    <w:rsid w:val="00B135AA"/>
    <w:rsid w:val="00B13BFF"/>
    <w:rsid w:val="00B149E3"/>
    <w:rsid w:val="00B14DFD"/>
    <w:rsid w:val="00B1595E"/>
    <w:rsid w:val="00B15F96"/>
    <w:rsid w:val="00B176BB"/>
    <w:rsid w:val="00B207F0"/>
    <w:rsid w:val="00B2150B"/>
    <w:rsid w:val="00B21708"/>
    <w:rsid w:val="00B218CB"/>
    <w:rsid w:val="00B22920"/>
    <w:rsid w:val="00B236EF"/>
    <w:rsid w:val="00B2373B"/>
    <w:rsid w:val="00B24620"/>
    <w:rsid w:val="00B2476F"/>
    <w:rsid w:val="00B2487E"/>
    <w:rsid w:val="00B256FC"/>
    <w:rsid w:val="00B25755"/>
    <w:rsid w:val="00B25A1C"/>
    <w:rsid w:val="00B25CB6"/>
    <w:rsid w:val="00B26071"/>
    <w:rsid w:val="00B2709B"/>
    <w:rsid w:val="00B307DB"/>
    <w:rsid w:val="00B30E40"/>
    <w:rsid w:val="00B31350"/>
    <w:rsid w:val="00B314B7"/>
    <w:rsid w:val="00B327ED"/>
    <w:rsid w:val="00B34F61"/>
    <w:rsid w:val="00B352CD"/>
    <w:rsid w:val="00B356D1"/>
    <w:rsid w:val="00B35C78"/>
    <w:rsid w:val="00B361D2"/>
    <w:rsid w:val="00B36BA6"/>
    <w:rsid w:val="00B36E0F"/>
    <w:rsid w:val="00B378D2"/>
    <w:rsid w:val="00B4073B"/>
    <w:rsid w:val="00B40AFC"/>
    <w:rsid w:val="00B4179A"/>
    <w:rsid w:val="00B417F1"/>
    <w:rsid w:val="00B4387E"/>
    <w:rsid w:val="00B438BF"/>
    <w:rsid w:val="00B4435D"/>
    <w:rsid w:val="00B45012"/>
    <w:rsid w:val="00B4573A"/>
    <w:rsid w:val="00B45C54"/>
    <w:rsid w:val="00B461A7"/>
    <w:rsid w:val="00B50286"/>
    <w:rsid w:val="00B519D2"/>
    <w:rsid w:val="00B51CD8"/>
    <w:rsid w:val="00B51EF9"/>
    <w:rsid w:val="00B52765"/>
    <w:rsid w:val="00B52CD1"/>
    <w:rsid w:val="00B53130"/>
    <w:rsid w:val="00B55449"/>
    <w:rsid w:val="00B55AA9"/>
    <w:rsid w:val="00B55EEF"/>
    <w:rsid w:val="00B567F1"/>
    <w:rsid w:val="00B56C55"/>
    <w:rsid w:val="00B56E69"/>
    <w:rsid w:val="00B5735B"/>
    <w:rsid w:val="00B573CE"/>
    <w:rsid w:val="00B60AC4"/>
    <w:rsid w:val="00B61D3B"/>
    <w:rsid w:val="00B62556"/>
    <w:rsid w:val="00B62DB0"/>
    <w:rsid w:val="00B63751"/>
    <w:rsid w:val="00B640E1"/>
    <w:rsid w:val="00B643AF"/>
    <w:rsid w:val="00B6476C"/>
    <w:rsid w:val="00B64B9A"/>
    <w:rsid w:val="00B66662"/>
    <w:rsid w:val="00B66E62"/>
    <w:rsid w:val="00B67B5B"/>
    <w:rsid w:val="00B67DD4"/>
    <w:rsid w:val="00B701AC"/>
    <w:rsid w:val="00B70C5E"/>
    <w:rsid w:val="00B7398D"/>
    <w:rsid w:val="00B742D6"/>
    <w:rsid w:val="00B7498C"/>
    <w:rsid w:val="00B76F60"/>
    <w:rsid w:val="00B77D35"/>
    <w:rsid w:val="00B8032B"/>
    <w:rsid w:val="00B8036F"/>
    <w:rsid w:val="00B8129D"/>
    <w:rsid w:val="00B86546"/>
    <w:rsid w:val="00B869CE"/>
    <w:rsid w:val="00B87337"/>
    <w:rsid w:val="00B87A2C"/>
    <w:rsid w:val="00B87BFC"/>
    <w:rsid w:val="00B900D1"/>
    <w:rsid w:val="00B90DFE"/>
    <w:rsid w:val="00B91FA8"/>
    <w:rsid w:val="00B926B4"/>
    <w:rsid w:val="00B940A5"/>
    <w:rsid w:val="00B94370"/>
    <w:rsid w:val="00B9487D"/>
    <w:rsid w:val="00B953AD"/>
    <w:rsid w:val="00B953BB"/>
    <w:rsid w:val="00B96214"/>
    <w:rsid w:val="00BA069F"/>
    <w:rsid w:val="00BA0E52"/>
    <w:rsid w:val="00BA1659"/>
    <w:rsid w:val="00BA3A26"/>
    <w:rsid w:val="00BA3A66"/>
    <w:rsid w:val="00BA4264"/>
    <w:rsid w:val="00BA4658"/>
    <w:rsid w:val="00BA686B"/>
    <w:rsid w:val="00BA6877"/>
    <w:rsid w:val="00BA74AE"/>
    <w:rsid w:val="00BA7CA7"/>
    <w:rsid w:val="00BA7D5E"/>
    <w:rsid w:val="00BB0F00"/>
    <w:rsid w:val="00BB2525"/>
    <w:rsid w:val="00BB2A36"/>
    <w:rsid w:val="00BB3745"/>
    <w:rsid w:val="00BB4EFA"/>
    <w:rsid w:val="00BB5039"/>
    <w:rsid w:val="00BB5DA6"/>
    <w:rsid w:val="00BB66DA"/>
    <w:rsid w:val="00BB67C7"/>
    <w:rsid w:val="00BB6A0B"/>
    <w:rsid w:val="00BB6DE2"/>
    <w:rsid w:val="00BC005F"/>
    <w:rsid w:val="00BC13F8"/>
    <w:rsid w:val="00BC2955"/>
    <w:rsid w:val="00BC2B24"/>
    <w:rsid w:val="00BC2C10"/>
    <w:rsid w:val="00BC34E1"/>
    <w:rsid w:val="00BC77CE"/>
    <w:rsid w:val="00BD16FA"/>
    <w:rsid w:val="00BD2E64"/>
    <w:rsid w:val="00BD2E8A"/>
    <w:rsid w:val="00BD3004"/>
    <w:rsid w:val="00BD37A4"/>
    <w:rsid w:val="00BD3D1C"/>
    <w:rsid w:val="00BD4C3A"/>
    <w:rsid w:val="00BD6264"/>
    <w:rsid w:val="00BD767B"/>
    <w:rsid w:val="00BD7D79"/>
    <w:rsid w:val="00BE0BA6"/>
    <w:rsid w:val="00BE225B"/>
    <w:rsid w:val="00BE3C29"/>
    <w:rsid w:val="00BE3C85"/>
    <w:rsid w:val="00BE3E43"/>
    <w:rsid w:val="00BE3F2B"/>
    <w:rsid w:val="00BE4CAA"/>
    <w:rsid w:val="00BE4D61"/>
    <w:rsid w:val="00BE7047"/>
    <w:rsid w:val="00BE7286"/>
    <w:rsid w:val="00BE7A84"/>
    <w:rsid w:val="00BF0318"/>
    <w:rsid w:val="00BF0346"/>
    <w:rsid w:val="00BF0D45"/>
    <w:rsid w:val="00BF26EE"/>
    <w:rsid w:val="00BF3796"/>
    <w:rsid w:val="00BF424A"/>
    <w:rsid w:val="00BF42F1"/>
    <w:rsid w:val="00BF4FD0"/>
    <w:rsid w:val="00BF580F"/>
    <w:rsid w:val="00BF62EE"/>
    <w:rsid w:val="00BF6D9A"/>
    <w:rsid w:val="00BF72E6"/>
    <w:rsid w:val="00C028DA"/>
    <w:rsid w:val="00C038FB"/>
    <w:rsid w:val="00C03BB1"/>
    <w:rsid w:val="00C0464B"/>
    <w:rsid w:val="00C05E58"/>
    <w:rsid w:val="00C05EC3"/>
    <w:rsid w:val="00C06031"/>
    <w:rsid w:val="00C07F64"/>
    <w:rsid w:val="00C1044D"/>
    <w:rsid w:val="00C10680"/>
    <w:rsid w:val="00C10CED"/>
    <w:rsid w:val="00C11155"/>
    <w:rsid w:val="00C11708"/>
    <w:rsid w:val="00C11A7A"/>
    <w:rsid w:val="00C11EE1"/>
    <w:rsid w:val="00C12DEB"/>
    <w:rsid w:val="00C12F76"/>
    <w:rsid w:val="00C135E9"/>
    <w:rsid w:val="00C143D1"/>
    <w:rsid w:val="00C15AB5"/>
    <w:rsid w:val="00C177AD"/>
    <w:rsid w:val="00C17D99"/>
    <w:rsid w:val="00C2294E"/>
    <w:rsid w:val="00C22B33"/>
    <w:rsid w:val="00C22B65"/>
    <w:rsid w:val="00C239FC"/>
    <w:rsid w:val="00C23C27"/>
    <w:rsid w:val="00C2628E"/>
    <w:rsid w:val="00C26D18"/>
    <w:rsid w:val="00C275BB"/>
    <w:rsid w:val="00C275DA"/>
    <w:rsid w:val="00C304C6"/>
    <w:rsid w:val="00C3053C"/>
    <w:rsid w:val="00C305A9"/>
    <w:rsid w:val="00C30920"/>
    <w:rsid w:val="00C318B5"/>
    <w:rsid w:val="00C31C5B"/>
    <w:rsid w:val="00C31C7D"/>
    <w:rsid w:val="00C339EB"/>
    <w:rsid w:val="00C33DF2"/>
    <w:rsid w:val="00C34072"/>
    <w:rsid w:val="00C34204"/>
    <w:rsid w:val="00C34417"/>
    <w:rsid w:val="00C34FEE"/>
    <w:rsid w:val="00C366A8"/>
    <w:rsid w:val="00C372F2"/>
    <w:rsid w:val="00C4067E"/>
    <w:rsid w:val="00C41498"/>
    <w:rsid w:val="00C41530"/>
    <w:rsid w:val="00C42B5F"/>
    <w:rsid w:val="00C43174"/>
    <w:rsid w:val="00C437BA"/>
    <w:rsid w:val="00C43B31"/>
    <w:rsid w:val="00C449F9"/>
    <w:rsid w:val="00C4525F"/>
    <w:rsid w:val="00C45D4B"/>
    <w:rsid w:val="00C4680F"/>
    <w:rsid w:val="00C46B12"/>
    <w:rsid w:val="00C4797B"/>
    <w:rsid w:val="00C47BB5"/>
    <w:rsid w:val="00C506B9"/>
    <w:rsid w:val="00C50857"/>
    <w:rsid w:val="00C50EE2"/>
    <w:rsid w:val="00C51168"/>
    <w:rsid w:val="00C51B71"/>
    <w:rsid w:val="00C51EB8"/>
    <w:rsid w:val="00C5279E"/>
    <w:rsid w:val="00C5373D"/>
    <w:rsid w:val="00C5543D"/>
    <w:rsid w:val="00C55997"/>
    <w:rsid w:val="00C6130E"/>
    <w:rsid w:val="00C618D4"/>
    <w:rsid w:val="00C6269E"/>
    <w:rsid w:val="00C62CA3"/>
    <w:rsid w:val="00C63460"/>
    <w:rsid w:val="00C64535"/>
    <w:rsid w:val="00C65906"/>
    <w:rsid w:val="00C65B79"/>
    <w:rsid w:val="00C66708"/>
    <w:rsid w:val="00C669B9"/>
    <w:rsid w:val="00C676BF"/>
    <w:rsid w:val="00C677F4"/>
    <w:rsid w:val="00C7081A"/>
    <w:rsid w:val="00C70F1D"/>
    <w:rsid w:val="00C719B0"/>
    <w:rsid w:val="00C71E69"/>
    <w:rsid w:val="00C73207"/>
    <w:rsid w:val="00C7350D"/>
    <w:rsid w:val="00C737F5"/>
    <w:rsid w:val="00C74A11"/>
    <w:rsid w:val="00C75222"/>
    <w:rsid w:val="00C755E4"/>
    <w:rsid w:val="00C75D26"/>
    <w:rsid w:val="00C76140"/>
    <w:rsid w:val="00C76DC8"/>
    <w:rsid w:val="00C81A29"/>
    <w:rsid w:val="00C81ECD"/>
    <w:rsid w:val="00C81FCB"/>
    <w:rsid w:val="00C8286A"/>
    <w:rsid w:val="00C83B11"/>
    <w:rsid w:val="00C85352"/>
    <w:rsid w:val="00C85FB4"/>
    <w:rsid w:val="00C86203"/>
    <w:rsid w:val="00C90E1C"/>
    <w:rsid w:val="00C9128B"/>
    <w:rsid w:val="00C92999"/>
    <w:rsid w:val="00C93A0B"/>
    <w:rsid w:val="00C944EC"/>
    <w:rsid w:val="00C95EBE"/>
    <w:rsid w:val="00CA02F6"/>
    <w:rsid w:val="00CA1182"/>
    <w:rsid w:val="00CA1237"/>
    <w:rsid w:val="00CA146E"/>
    <w:rsid w:val="00CA1BBA"/>
    <w:rsid w:val="00CA38AD"/>
    <w:rsid w:val="00CA6D0C"/>
    <w:rsid w:val="00CA7D46"/>
    <w:rsid w:val="00CA7D82"/>
    <w:rsid w:val="00CB03C6"/>
    <w:rsid w:val="00CB1721"/>
    <w:rsid w:val="00CB3251"/>
    <w:rsid w:val="00CB462E"/>
    <w:rsid w:val="00CB5069"/>
    <w:rsid w:val="00CB5287"/>
    <w:rsid w:val="00CB6CA9"/>
    <w:rsid w:val="00CB7E21"/>
    <w:rsid w:val="00CB7FEE"/>
    <w:rsid w:val="00CC0341"/>
    <w:rsid w:val="00CC05ED"/>
    <w:rsid w:val="00CC423A"/>
    <w:rsid w:val="00CC5972"/>
    <w:rsid w:val="00CC677A"/>
    <w:rsid w:val="00CD33B7"/>
    <w:rsid w:val="00CD4BAB"/>
    <w:rsid w:val="00CD5566"/>
    <w:rsid w:val="00CD5B1C"/>
    <w:rsid w:val="00CD61CC"/>
    <w:rsid w:val="00CD660A"/>
    <w:rsid w:val="00CD6D0D"/>
    <w:rsid w:val="00CD6D22"/>
    <w:rsid w:val="00CE08D9"/>
    <w:rsid w:val="00CE19A5"/>
    <w:rsid w:val="00CE245B"/>
    <w:rsid w:val="00CE27E5"/>
    <w:rsid w:val="00CE35DC"/>
    <w:rsid w:val="00CE4798"/>
    <w:rsid w:val="00CE4FA7"/>
    <w:rsid w:val="00CE67EB"/>
    <w:rsid w:val="00CE6B7D"/>
    <w:rsid w:val="00CF04D7"/>
    <w:rsid w:val="00CF070A"/>
    <w:rsid w:val="00CF0A1A"/>
    <w:rsid w:val="00CF1BAF"/>
    <w:rsid w:val="00CF344E"/>
    <w:rsid w:val="00CF37DA"/>
    <w:rsid w:val="00CF409B"/>
    <w:rsid w:val="00CF40D8"/>
    <w:rsid w:val="00CF4DCC"/>
    <w:rsid w:val="00CF5CFB"/>
    <w:rsid w:val="00CF5FAC"/>
    <w:rsid w:val="00CF630A"/>
    <w:rsid w:val="00CF756F"/>
    <w:rsid w:val="00CF79D1"/>
    <w:rsid w:val="00D0075F"/>
    <w:rsid w:val="00D011D8"/>
    <w:rsid w:val="00D02EB1"/>
    <w:rsid w:val="00D0334F"/>
    <w:rsid w:val="00D05B25"/>
    <w:rsid w:val="00D06258"/>
    <w:rsid w:val="00D0685A"/>
    <w:rsid w:val="00D06C50"/>
    <w:rsid w:val="00D102BF"/>
    <w:rsid w:val="00D103E6"/>
    <w:rsid w:val="00D1161B"/>
    <w:rsid w:val="00D11F7C"/>
    <w:rsid w:val="00D1243E"/>
    <w:rsid w:val="00D124C0"/>
    <w:rsid w:val="00D13281"/>
    <w:rsid w:val="00D13A2B"/>
    <w:rsid w:val="00D1553F"/>
    <w:rsid w:val="00D1564F"/>
    <w:rsid w:val="00D17DA5"/>
    <w:rsid w:val="00D207F0"/>
    <w:rsid w:val="00D20E40"/>
    <w:rsid w:val="00D20F53"/>
    <w:rsid w:val="00D22170"/>
    <w:rsid w:val="00D23262"/>
    <w:rsid w:val="00D252BB"/>
    <w:rsid w:val="00D261F1"/>
    <w:rsid w:val="00D266D3"/>
    <w:rsid w:val="00D268E0"/>
    <w:rsid w:val="00D2699F"/>
    <w:rsid w:val="00D27170"/>
    <w:rsid w:val="00D279C5"/>
    <w:rsid w:val="00D30167"/>
    <w:rsid w:val="00D30A82"/>
    <w:rsid w:val="00D30D9A"/>
    <w:rsid w:val="00D31952"/>
    <w:rsid w:val="00D323D1"/>
    <w:rsid w:val="00D3264D"/>
    <w:rsid w:val="00D32A85"/>
    <w:rsid w:val="00D331E6"/>
    <w:rsid w:val="00D35472"/>
    <w:rsid w:val="00D355C9"/>
    <w:rsid w:val="00D35FA4"/>
    <w:rsid w:val="00D42943"/>
    <w:rsid w:val="00D44590"/>
    <w:rsid w:val="00D455B0"/>
    <w:rsid w:val="00D5118C"/>
    <w:rsid w:val="00D52204"/>
    <w:rsid w:val="00D52911"/>
    <w:rsid w:val="00D5453C"/>
    <w:rsid w:val="00D56128"/>
    <w:rsid w:val="00D5688C"/>
    <w:rsid w:val="00D56D69"/>
    <w:rsid w:val="00D5751A"/>
    <w:rsid w:val="00D60A92"/>
    <w:rsid w:val="00D624A4"/>
    <w:rsid w:val="00D627D0"/>
    <w:rsid w:val="00D629CD"/>
    <w:rsid w:val="00D63BEF"/>
    <w:rsid w:val="00D64103"/>
    <w:rsid w:val="00D64595"/>
    <w:rsid w:val="00D65A22"/>
    <w:rsid w:val="00D661E6"/>
    <w:rsid w:val="00D672A7"/>
    <w:rsid w:val="00D67311"/>
    <w:rsid w:val="00D6769A"/>
    <w:rsid w:val="00D67C5C"/>
    <w:rsid w:val="00D67D57"/>
    <w:rsid w:val="00D715A2"/>
    <w:rsid w:val="00D725DB"/>
    <w:rsid w:val="00D72ACC"/>
    <w:rsid w:val="00D74A96"/>
    <w:rsid w:val="00D74B05"/>
    <w:rsid w:val="00D76947"/>
    <w:rsid w:val="00D76DA9"/>
    <w:rsid w:val="00D776F5"/>
    <w:rsid w:val="00D77D74"/>
    <w:rsid w:val="00D801D4"/>
    <w:rsid w:val="00D804AA"/>
    <w:rsid w:val="00D80AC3"/>
    <w:rsid w:val="00D81DD6"/>
    <w:rsid w:val="00D8274E"/>
    <w:rsid w:val="00D8378E"/>
    <w:rsid w:val="00D85CA6"/>
    <w:rsid w:val="00D85D65"/>
    <w:rsid w:val="00D87687"/>
    <w:rsid w:val="00D90177"/>
    <w:rsid w:val="00D916D7"/>
    <w:rsid w:val="00D91A2C"/>
    <w:rsid w:val="00D91EFB"/>
    <w:rsid w:val="00D927E6"/>
    <w:rsid w:val="00D92FFD"/>
    <w:rsid w:val="00D94F68"/>
    <w:rsid w:val="00D95A51"/>
    <w:rsid w:val="00D972DA"/>
    <w:rsid w:val="00D9788D"/>
    <w:rsid w:val="00D97914"/>
    <w:rsid w:val="00DA16C0"/>
    <w:rsid w:val="00DA211E"/>
    <w:rsid w:val="00DA2353"/>
    <w:rsid w:val="00DA282B"/>
    <w:rsid w:val="00DA2AB7"/>
    <w:rsid w:val="00DA3076"/>
    <w:rsid w:val="00DA3881"/>
    <w:rsid w:val="00DA5066"/>
    <w:rsid w:val="00DA55FF"/>
    <w:rsid w:val="00DA5BC8"/>
    <w:rsid w:val="00DA5F4C"/>
    <w:rsid w:val="00DA637A"/>
    <w:rsid w:val="00DA6A6E"/>
    <w:rsid w:val="00DA7186"/>
    <w:rsid w:val="00DA7242"/>
    <w:rsid w:val="00DA7D0C"/>
    <w:rsid w:val="00DA7E6E"/>
    <w:rsid w:val="00DB09DE"/>
    <w:rsid w:val="00DB137A"/>
    <w:rsid w:val="00DB1C00"/>
    <w:rsid w:val="00DB1E5A"/>
    <w:rsid w:val="00DB21E9"/>
    <w:rsid w:val="00DB2EA7"/>
    <w:rsid w:val="00DB30C1"/>
    <w:rsid w:val="00DB3C58"/>
    <w:rsid w:val="00DB40E9"/>
    <w:rsid w:val="00DB45D3"/>
    <w:rsid w:val="00DB4C0C"/>
    <w:rsid w:val="00DB5357"/>
    <w:rsid w:val="00DB6FAE"/>
    <w:rsid w:val="00DB73D6"/>
    <w:rsid w:val="00DB79E5"/>
    <w:rsid w:val="00DB7E5E"/>
    <w:rsid w:val="00DC1761"/>
    <w:rsid w:val="00DC186A"/>
    <w:rsid w:val="00DC1D92"/>
    <w:rsid w:val="00DC2CD1"/>
    <w:rsid w:val="00DC4DBC"/>
    <w:rsid w:val="00DC4E39"/>
    <w:rsid w:val="00DC6022"/>
    <w:rsid w:val="00DC680F"/>
    <w:rsid w:val="00DC7D69"/>
    <w:rsid w:val="00DD262B"/>
    <w:rsid w:val="00DD2C22"/>
    <w:rsid w:val="00DD3315"/>
    <w:rsid w:val="00DD33AF"/>
    <w:rsid w:val="00DD6F80"/>
    <w:rsid w:val="00DD793E"/>
    <w:rsid w:val="00DD7C28"/>
    <w:rsid w:val="00DE02F5"/>
    <w:rsid w:val="00DE0D2B"/>
    <w:rsid w:val="00DE1012"/>
    <w:rsid w:val="00DE18C1"/>
    <w:rsid w:val="00DE4A91"/>
    <w:rsid w:val="00DE5615"/>
    <w:rsid w:val="00DF0512"/>
    <w:rsid w:val="00DF0B85"/>
    <w:rsid w:val="00DF1A53"/>
    <w:rsid w:val="00DF227C"/>
    <w:rsid w:val="00DF3227"/>
    <w:rsid w:val="00DF4488"/>
    <w:rsid w:val="00DF4A73"/>
    <w:rsid w:val="00DF5FB0"/>
    <w:rsid w:val="00DF6382"/>
    <w:rsid w:val="00DF7AE7"/>
    <w:rsid w:val="00E03336"/>
    <w:rsid w:val="00E03815"/>
    <w:rsid w:val="00E04E74"/>
    <w:rsid w:val="00E058AD"/>
    <w:rsid w:val="00E05B54"/>
    <w:rsid w:val="00E05E36"/>
    <w:rsid w:val="00E06EB8"/>
    <w:rsid w:val="00E07D85"/>
    <w:rsid w:val="00E1003A"/>
    <w:rsid w:val="00E108CC"/>
    <w:rsid w:val="00E11983"/>
    <w:rsid w:val="00E12AFF"/>
    <w:rsid w:val="00E16DB3"/>
    <w:rsid w:val="00E17A56"/>
    <w:rsid w:val="00E17E1F"/>
    <w:rsid w:val="00E2025D"/>
    <w:rsid w:val="00E2139C"/>
    <w:rsid w:val="00E21DAA"/>
    <w:rsid w:val="00E21F38"/>
    <w:rsid w:val="00E24621"/>
    <w:rsid w:val="00E267FD"/>
    <w:rsid w:val="00E26B86"/>
    <w:rsid w:val="00E26ED0"/>
    <w:rsid w:val="00E26F0C"/>
    <w:rsid w:val="00E3002E"/>
    <w:rsid w:val="00E3080F"/>
    <w:rsid w:val="00E308F7"/>
    <w:rsid w:val="00E313CA"/>
    <w:rsid w:val="00E33EBF"/>
    <w:rsid w:val="00E35D57"/>
    <w:rsid w:val="00E360C5"/>
    <w:rsid w:val="00E400FE"/>
    <w:rsid w:val="00E406F3"/>
    <w:rsid w:val="00E43058"/>
    <w:rsid w:val="00E433C2"/>
    <w:rsid w:val="00E45149"/>
    <w:rsid w:val="00E504A6"/>
    <w:rsid w:val="00E5123A"/>
    <w:rsid w:val="00E51770"/>
    <w:rsid w:val="00E51E09"/>
    <w:rsid w:val="00E51F1B"/>
    <w:rsid w:val="00E548F7"/>
    <w:rsid w:val="00E55412"/>
    <w:rsid w:val="00E56107"/>
    <w:rsid w:val="00E570FE"/>
    <w:rsid w:val="00E60A32"/>
    <w:rsid w:val="00E61D07"/>
    <w:rsid w:val="00E63865"/>
    <w:rsid w:val="00E63FF7"/>
    <w:rsid w:val="00E66082"/>
    <w:rsid w:val="00E669BD"/>
    <w:rsid w:val="00E7251E"/>
    <w:rsid w:val="00E7330A"/>
    <w:rsid w:val="00E73714"/>
    <w:rsid w:val="00E73912"/>
    <w:rsid w:val="00E75908"/>
    <w:rsid w:val="00E7595E"/>
    <w:rsid w:val="00E75BB9"/>
    <w:rsid w:val="00E77F7E"/>
    <w:rsid w:val="00E80CE4"/>
    <w:rsid w:val="00E80DBB"/>
    <w:rsid w:val="00E81FE9"/>
    <w:rsid w:val="00E833C2"/>
    <w:rsid w:val="00E839C6"/>
    <w:rsid w:val="00E84013"/>
    <w:rsid w:val="00E852EE"/>
    <w:rsid w:val="00E85355"/>
    <w:rsid w:val="00E85579"/>
    <w:rsid w:val="00E85C1E"/>
    <w:rsid w:val="00E85F77"/>
    <w:rsid w:val="00E86181"/>
    <w:rsid w:val="00E86817"/>
    <w:rsid w:val="00E871A7"/>
    <w:rsid w:val="00E87BEE"/>
    <w:rsid w:val="00E912A7"/>
    <w:rsid w:val="00E9310F"/>
    <w:rsid w:val="00E9318C"/>
    <w:rsid w:val="00E94516"/>
    <w:rsid w:val="00E946C6"/>
    <w:rsid w:val="00E947AA"/>
    <w:rsid w:val="00E94DC7"/>
    <w:rsid w:val="00E95E49"/>
    <w:rsid w:val="00E96498"/>
    <w:rsid w:val="00E96A37"/>
    <w:rsid w:val="00E96A73"/>
    <w:rsid w:val="00E977A2"/>
    <w:rsid w:val="00E977CB"/>
    <w:rsid w:val="00E97BB8"/>
    <w:rsid w:val="00E97D94"/>
    <w:rsid w:val="00EA028E"/>
    <w:rsid w:val="00EA043C"/>
    <w:rsid w:val="00EA2223"/>
    <w:rsid w:val="00EA3AA3"/>
    <w:rsid w:val="00EA43EE"/>
    <w:rsid w:val="00EA66C4"/>
    <w:rsid w:val="00EA7B8B"/>
    <w:rsid w:val="00EB06B9"/>
    <w:rsid w:val="00EB2BD0"/>
    <w:rsid w:val="00EB494C"/>
    <w:rsid w:val="00EC1DFD"/>
    <w:rsid w:val="00EC1E7A"/>
    <w:rsid w:val="00EC2B16"/>
    <w:rsid w:val="00EC30D3"/>
    <w:rsid w:val="00EC360F"/>
    <w:rsid w:val="00EC6EF2"/>
    <w:rsid w:val="00EC7744"/>
    <w:rsid w:val="00EC792F"/>
    <w:rsid w:val="00EC7A0F"/>
    <w:rsid w:val="00EC7B4A"/>
    <w:rsid w:val="00ED105B"/>
    <w:rsid w:val="00ED34A3"/>
    <w:rsid w:val="00ED3A81"/>
    <w:rsid w:val="00ED3D9B"/>
    <w:rsid w:val="00ED3F21"/>
    <w:rsid w:val="00ED442E"/>
    <w:rsid w:val="00ED4CF4"/>
    <w:rsid w:val="00ED5FEB"/>
    <w:rsid w:val="00ED63C1"/>
    <w:rsid w:val="00ED670C"/>
    <w:rsid w:val="00ED6792"/>
    <w:rsid w:val="00ED7C84"/>
    <w:rsid w:val="00EE02D5"/>
    <w:rsid w:val="00EE1540"/>
    <w:rsid w:val="00EE2E67"/>
    <w:rsid w:val="00EE31BC"/>
    <w:rsid w:val="00EE41AA"/>
    <w:rsid w:val="00EE46C6"/>
    <w:rsid w:val="00EE54A7"/>
    <w:rsid w:val="00EE596F"/>
    <w:rsid w:val="00EE5EA0"/>
    <w:rsid w:val="00EE6DDF"/>
    <w:rsid w:val="00EF0EA8"/>
    <w:rsid w:val="00EF179C"/>
    <w:rsid w:val="00EF3864"/>
    <w:rsid w:val="00EF3EFB"/>
    <w:rsid w:val="00EF40D9"/>
    <w:rsid w:val="00EF4D86"/>
    <w:rsid w:val="00EF578C"/>
    <w:rsid w:val="00EF6017"/>
    <w:rsid w:val="00EF737C"/>
    <w:rsid w:val="00EF748C"/>
    <w:rsid w:val="00EF74CA"/>
    <w:rsid w:val="00EF793F"/>
    <w:rsid w:val="00EF7F22"/>
    <w:rsid w:val="00F02B63"/>
    <w:rsid w:val="00F037FC"/>
    <w:rsid w:val="00F04EF6"/>
    <w:rsid w:val="00F04FBD"/>
    <w:rsid w:val="00F06969"/>
    <w:rsid w:val="00F10D3C"/>
    <w:rsid w:val="00F1289B"/>
    <w:rsid w:val="00F13CD8"/>
    <w:rsid w:val="00F14976"/>
    <w:rsid w:val="00F153DF"/>
    <w:rsid w:val="00F15717"/>
    <w:rsid w:val="00F15A48"/>
    <w:rsid w:val="00F16032"/>
    <w:rsid w:val="00F174CA"/>
    <w:rsid w:val="00F17C3F"/>
    <w:rsid w:val="00F207B9"/>
    <w:rsid w:val="00F237CC"/>
    <w:rsid w:val="00F24ED2"/>
    <w:rsid w:val="00F259B7"/>
    <w:rsid w:val="00F309EF"/>
    <w:rsid w:val="00F30A3F"/>
    <w:rsid w:val="00F32B0F"/>
    <w:rsid w:val="00F3539B"/>
    <w:rsid w:val="00F35E68"/>
    <w:rsid w:val="00F36107"/>
    <w:rsid w:val="00F36588"/>
    <w:rsid w:val="00F365A7"/>
    <w:rsid w:val="00F40E0B"/>
    <w:rsid w:val="00F413CC"/>
    <w:rsid w:val="00F4192E"/>
    <w:rsid w:val="00F44388"/>
    <w:rsid w:val="00F44568"/>
    <w:rsid w:val="00F45289"/>
    <w:rsid w:val="00F45B03"/>
    <w:rsid w:val="00F45DA9"/>
    <w:rsid w:val="00F470B1"/>
    <w:rsid w:val="00F47726"/>
    <w:rsid w:val="00F47A16"/>
    <w:rsid w:val="00F5051B"/>
    <w:rsid w:val="00F50715"/>
    <w:rsid w:val="00F51726"/>
    <w:rsid w:val="00F52645"/>
    <w:rsid w:val="00F52BAE"/>
    <w:rsid w:val="00F52BBF"/>
    <w:rsid w:val="00F52F4C"/>
    <w:rsid w:val="00F530CF"/>
    <w:rsid w:val="00F53C17"/>
    <w:rsid w:val="00F53E36"/>
    <w:rsid w:val="00F55075"/>
    <w:rsid w:val="00F55566"/>
    <w:rsid w:val="00F57876"/>
    <w:rsid w:val="00F60F92"/>
    <w:rsid w:val="00F6268B"/>
    <w:rsid w:val="00F6279F"/>
    <w:rsid w:val="00F631F1"/>
    <w:rsid w:val="00F642F4"/>
    <w:rsid w:val="00F648D4"/>
    <w:rsid w:val="00F64F7F"/>
    <w:rsid w:val="00F659B9"/>
    <w:rsid w:val="00F66977"/>
    <w:rsid w:val="00F700B9"/>
    <w:rsid w:val="00F701DF"/>
    <w:rsid w:val="00F7027E"/>
    <w:rsid w:val="00F71BC1"/>
    <w:rsid w:val="00F7205F"/>
    <w:rsid w:val="00F7636F"/>
    <w:rsid w:val="00F76C7E"/>
    <w:rsid w:val="00F77399"/>
    <w:rsid w:val="00F77D93"/>
    <w:rsid w:val="00F81D39"/>
    <w:rsid w:val="00F82A5B"/>
    <w:rsid w:val="00F8305C"/>
    <w:rsid w:val="00F83C78"/>
    <w:rsid w:val="00F8707A"/>
    <w:rsid w:val="00F901A5"/>
    <w:rsid w:val="00F90480"/>
    <w:rsid w:val="00F90E3F"/>
    <w:rsid w:val="00F92D0B"/>
    <w:rsid w:val="00F9304A"/>
    <w:rsid w:val="00F93B2A"/>
    <w:rsid w:val="00F93FB0"/>
    <w:rsid w:val="00F95189"/>
    <w:rsid w:val="00F978B4"/>
    <w:rsid w:val="00FA168B"/>
    <w:rsid w:val="00FA2F17"/>
    <w:rsid w:val="00FA30DC"/>
    <w:rsid w:val="00FA33FD"/>
    <w:rsid w:val="00FA3429"/>
    <w:rsid w:val="00FA4F37"/>
    <w:rsid w:val="00FA62E8"/>
    <w:rsid w:val="00FA6E0D"/>
    <w:rsid w:val="00FA709F"/>
    <w:rsid w:val="00FA7C2C"/>
    <w:rsid w:val="00FA7DBD"/>
    <w:rsid w:val="00FB01E2"/>
    <w:rsid w:val="00FB0AFB"/>
    <w:rsid w:val="00FB1BE3"/>
    <w:rsid w:val="00FB1F2A"/>
    <w:rsid w:val="00FB1FDB"/>
    <w:rsid w:val="00FB2F24"/>
    <w:rsid w:val="00FB3247"/>
    <w:rsid w:val="00FB34C8"/>
    <w:rsid w:val="00FB4272"/>
    <w:rsid w:val="00FB4E13"/>
    <w:rsid w:val="00FB5232"/>
    <w:rsid w:val="00FB528E"/>
    <w:rsid w:val="00FB5878"/>
    <w:rsid w:val="00FB6A80"/>
    <w:rsid w:val="00FB7CBB"/>
    <w:rsid w:val="00FB7E7B"/>
    <w:rsid w:val="00FC0042"/>
    <w:rsid w:val="00FC0E30"/>
    <w:rsid w:val="00FC1D5D"/>
    <w:rsid w:val="00FC1D8E"/>
    <w:rsid w:val="00FC2A0E"/>
    <w:rsid w:val="00FC3216"/>
    <w:rsid w:val="00FC44D5"/>
    <w:rsid w:val="00FC7382"/>
    <w:rsid w:val="00FC779B"/>
    <w:rsid w:val="00FD1BBA"/>
    <w:rsid w:val="00FD3991"/>
    <w:rsid w:val="00FD5A32"/>
    <w:rsid w:val="00FE1A01"/>
    <w:rsid w:val="00FE2283"/>
    <w:rsid w:val="00FE23BC"/>
    <w:rsid w:val="00FE2559"/>
    <w:rsid w:val="00FE256E"/>
    <w:rsid w:val="00FE2B4C"/>
    <w:rsid w:val="00FE40D4"/>
    <w:rsid w:val="00FE4344"/>
    <w:rsid w:val="00FE447E"/>
    <w:rsid w:val="00FE44CF"/>
    <w:rsid w:val="00FE4A06"/>
    <w:rsid w:val="00FE4A6E"/>
    <w:rsid w:val="00FE4AFF"/>
    <w:rsid w:val="00FE4B1A"/>
    <w:rsid w:val="00FE4CD7"/>
    <w:rsid w:val="00FE5A7A"/>
    <w:rsid w:val="00FE7362"/>
    <w:rsid w:val="00FE7835"/>
    <w:rsid w:val="00FF16F9"/>
    <w:rsid w:val="00FF229C"/>
    <w:rsid w:val="00FF253C"/>
    <w:rsid w:val="00FF269C"/>
    <w:rsid w:val="00FF3317"/>
    <w:rsid w:val="00FF4512"/>
    <w:rsid w:val="00FF5143"/>
    <w:rsid w:val="00FF77B0"/>
    <w:rsid w:val="0555B0BD"/>
    <w:rsid w:val="563AF5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10BA8C"/>
  <w15:docId w15:val="{1047DA48-9504-43F1-9D43-87519C6E2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rsid w:val="0034737D"/>
    <w:pPr>
      <w:jc w:val="both"/>
    </w:pPr>
    <w:rPr>
      <w:rFonts w:ascii="Calibri" w:hAnsi="Calibri"/>
      <w:sz w:val="22"/>
      <w:szCs w:val="20"/>
    </w:rPr>
  </w:style>
  <w:style w:type="character" w:customStyle="1" w:styleId="TextkomenteChar">
    <w:name w:val="Text komentáře Char"/>
    <w:link w:val="Textkomente"/>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46569D"/>
    <w:pPr>
      <w:keepNext/>
      <w:spacing w:before="36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C62CA3"/>
    <w:pPr>
      <w:tabs>
        <w:tab w:val="left" w:pos="709"/>
        <w:tab w:val="right" w:leader="dot" w:pos="9062"/>
      </w:tabs>
      <w:spacing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styleId="Nevyeenzmnka">
    <w:name w:val="Unresolved Mention"/>
    <w:basedOn w:val="Standardnpsmoodstavce"/>
    <w:uiPriority w:val="99"/>
    <w:semiHidden/>
    <w:unhideWhenUsed/>
    <w:rsid w:val="004B4AEA"/>
    <w:rPr>
      <w:color w:val="605E5C"/>
      <w:shd w:val="clear" w:color="auto" w:fill="E1DFDD"/>
    </w:rPr>
  </w:style>
  <w:style w:type="paragraph" w:customStyle="1" w:styleId="eGOVtext">
    <w:name w:val="eGOV text"/>
    <w:link w:val="eGOVtextChar"/>
    <w:qFormat/>
    <w:rsid w:val="00202C93"/>
    <w:pPr>
      <w:spacing w:before="120" w:after="240"/>
      <w:jc w:val="both"/>
    </w:pPr>
    <w:rPr>
      <w:rFonts w:ascii="Arial" w:eastAsia="Calibri" w:hAnsi="Arial" w:cs="Arial"/>
      <w:sz w:val="24"/>
      <w:szCs w:val="22"/>
      <w:lang w:eastAsia="en-US"/>
    </w:rPr>
  </w:style>
  <w:style w:type="character" w:customStyle="1" w:styleId="eGOVtextChar">
    <w:name w:val="eGOV text Char"/>
    <w:link w:val="eGOVtext"/>
    <w:rsid w:val="00202C93"/>
    <w:rPr>
      <w:rFonts w:ascii="Arial" w:eastAsia="Calibri" w:hAnsi="Arial" w:cs="Arial"/>
      <w:sz w:val="24"/>
      <w:szCs w:val="22"/>
      <w:lang w:eastAsia="en-US"/>
    </w:rPr>
  </w:style>
  <w:style w:type="paragraph" w:customStyle="1" w:styleId="eGOVa">
    <w:name w:val="eGOV a)"/>
    <w:basedOn w:val="eGOVtext"/>
    <w:link w:val="eGOVaChar"/>
    <w:qFormat/>
    <w:rsid w:val="00202C93"/>
    <w:pPr>
      <w:numPr>
        <w:numId w:val="29"/>
      </w:numPr>
    </w:pPr>
  </w:style>
  <w:style w:type="character" w:customStyle="1" w:styleId="eGOVaChar">
    <w:name w:val="eGOV a) Char"/>
    <w:link w:val="eGOVa"/>
    <w:rsid w:val="00202C93"/>
    <w:rPr>
      <w:rFonts w:ascii="Arial" w:eastAsia="Calibri" w:hAnsi="Arial" w:cs="Arial"/>
      <w:sz w:val="24"/>
      <w:szCs w:val="22"/>
      <w:lang w:eastAsia="en-US"/>
    </w:rPr>
  </w:style>
  <w:style w:type="character" w:customStyle="1" w:styleId="normaltextrun">
    <w:name w:val="normaltextrun"/>
    <w:basedOn w:val="Standardnpsmoodstavce"/>
    <w:rsid w:val="00A3734B"/>
  </w:style>
  <w:style w:type="character" w:customStyle="1" w:styleId="ui-provider">
    <w:name w:val="ui-provider"/>
    <w:basedOn w:val="Standardnpsmoodstavce"/>
    <w:rsid w:val="00C52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35408681">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793912428">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450705580">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9966395">
      <w:bodyDiv w:val="1"/>
      <w:marLeft w:val="0"/>
      <w:marRight w:val="0"/>
      <w:marTop w:val="0"/>
      <w:marBottom w:val="0"/>
      <w:divBdr>
        <w:top w:val="none" w:sz="0" w:space="0" w:color="auto"/>
        <w:left w:val="none" w:sz="0" w:space="0" w:color="auto"/>
        <w:bottom w:val="none" w:sz="0" w:space="0" w:color="auto"/>
        <w:right w:val="none" w:sz="0" w:space="0" w:color="auto"/>
      </w:divBdr>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51151231">
      <w:bodyDiv w:val="1"/>
      <w:marLeft w:val="0"/>
      <w:marRight w:val="0"/>
      <w:marTop w:val="0"/>
      <w:marBottom w:val="0"/>
      <w:divBdr>
        <w:top w:val="none" w:sz="0" w:space="0" w:color="auto"/>
        <w:left w:val="none" w:sz="0" w:space="0" w:color="auto"/>
        <w:bottom w:val="none" w:sz="0" w:space="0" w:color="auto"/>
        <w:right w:val="none" w:sz="0" w:space="0" w:color="auto"/>
      </w:divBdr>
    </w:div>
    <w:div w:id="2052262975">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 w:id="214403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if.cz/vz00000535" TargetMode="External"/><Relationship Id="rId18" Type="http://schemas.openxmlformats.org/officeDocument/2006/relationships/hyperlink" Target="mailto:podpora@ezak.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if.cz/" TargetMode="External"/><Relationship Id="rId17" Type="http://schemas.openxmlformats.org/officeDocument/2006/relationships/hyperlink" Target="https://zakazky.szif.cz/manual.html" TargetMode="External"/><Relationship Id="rId2" Type="http://schemas.openxmlformats.org/officeDocument/2006/relationships/customXml" Target="../customXml/item2.xml"/><Relationship Id="rId16" Type="http://schemas.openxmlformats.org/officeDocument/2006/relationships/hyperlink" Target="mailto:podpora@ezak.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if.cz/manual.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kazky@akfiala.cz"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F2CC8724F054125B433D30D5E11ACF1"/>
        <w:category>
          <w:name w:val="Obecné"/>
          <w:gallery w:val="placeholder"/>
        </w:category>
        <w:types>
          <w:type w:val="bbPlcHdr"/>
        </w:types>
        <w:behaviors>
          <w:behavior w:val="content"/>
        </w:behaviors>
        <w:guid w:val="{435F03DF-62DF-4A3D-992C-877CF10CB8B1}"/>
      </w:docPartPr>
      <w:docPartBody>
        <w:p w:rsidR="00A42452" w:rsidRDefault="00C0632C" w:rsidP="00C0632C">
          <w:pPr>
            <w:pStyle w:val="4F2CC8724F054125B433D30D5E11ACF11"/>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6A0C76DC57294A49BEA3D32BFA02524E"/>
        <w:category>
          <w:name w:val="Obecné"/>
          <w:gallery w:val="placeholder"/>
        </w:category>
        <w:types>
          <w:type w:val="bbPlcHdr"/>
        </w:types>
        <w:behaviors>
          <w:behavior w:val="content"/>
        </w:behaviors>
        <w:guid w:val="{E5FA8787-6FDA-4B7F-9ED7-32A2165CD208}"/>
      </w:docPartPr>
      <w:docPartBody>
        <w:p w:rsidR="001C240E" w:rsidRDefault="00A863F6" w:rsidP="00A863F6">
          <w:pPr>
            <w:pStyle w:val="6A0C76DC57294A49BEA3D32BFA02524E"/>
          </w:pPr>
          <w:r w:rsidRPr="00201ABD">
            <w:rPr>
              <w:rStyle w:val="Zstupntext"/>
              <w:highlight w:val="lightGray"/>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7490050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0656E"/>
    <w:rsid w:val="00011567"/>
    <w:rsid w:val="000416E9"/>
    <w:rsid w:val="000568C7"/>
    <w:rsid w:val="00067B90"/>
    <w:rsid w:val="00070F03"/>
    <w:rsid w:val="000728AE"/>
    <w:rsid w:val="000745B4"/>
    <w:rsid w:val="00075D1B"/>
    <w:rsid w:val="00083F25"/>
    <w:rsid w:val="000C3F07"/>
    <w:rsid w:val="000F5E81"/>
    <w:rsid w:val="00103550"/>
    <w:rsid w:val="00105038"/>
    <w:rsid w:val="00105DF8"/>
    <w:rsid w:val="001078C8"/>
    <w:rsid w:val="0011388B"/>
    <w:rsid w:val="00140C41"/>
    <w:rsid w:val="00155DF3"/>
    <w:rsid w:val="001714EC"/>
    <w:rsid w:val="0018486E"/>
    <w:rsid w:val="0018775D"/>
    <w:rsid w:val="001A3E0E"/>
    <w:rsid w:val="001B3950"/>
    <w:rsid w:val="001C240E"/>
    <w:rsid w:val="001D1D7D"/>
    <w:rsid w:val="001D38BC"/>
    <w:rsid w:val="001D572E"/>
    <w:rsid w:val="001D76C4"/>
    <w:rsid w:val="001D7879"/>
    <w:rsid w:val="001E4596"/>
    <w:rsid w:val="00200279"/>
    <w:rsid w:val="002004F7"/>
    <w:rsid w:val="00205E9A"/>
    <w:rsid w:val="00213480"/>
    <w:rsid w:val="00222EFB"/>
    <w:rsid w:val="0023529C"/>
    <w:rsid w:val="00247254"/>
    <w:rsid w:val="00250B6C"/>
    <w:rsid w:val="0025594C"/>
    <w:rsid w:val="00265681"/>
    <w:rsid w:val="002A59D8"/>
    <w:rsid w:val="002C7EA0"/>
    <w:rsid w:val="002E6819"/>
    <w:rsid w:val="002F0E83"/>
    <w:rsid w:val="002F6945"/>
    <w:rsid w:val="00310416"/>
    <w:rsid w:val="00320A3F"/>
    <w:rsid w:val="00320A47"/>
    <w:rsid w:val="003225B0"/>
    <w:rsid w:val="003279B2"/>
    <w:rsid w:val="003321D7"/>
    <w:rsid w:val="0033408C"/>
    <w:rsid w:val="00374357"/>
    <w:rsid w:val="003765D2"/>
    <w:rsid w:val="003B582E"/>
    <w:rsid w:val="003C0A75"/>
    <w:rsid w:val="003C7292"/>
    <w:rsid w:val="003D167C"/>
    <w:rsid w:val="003D2007"/>
    <w:rsid w:val="003D363D"/>
    <w:rsid w:val="003E1219"/>
    <w:rsid w:val="003E63D6"/>
    <w:rsid w:val="003E670E"/>
    <w:rsid w:val="0040597F"/>
    <w:rsid w:val="00433DB1"/>
    <w:rsid w:val="004527BE"/>
    <w:rsid w:val="00457F53"/>
    <w:rsid w:val="0046644E"/>
    <w:rsid w:val="00473577"/>
    <w:rsid w:val="00476AFB"/>
    <w:rsid w:val="00494630"/>
    <w:rsid w:val="004A49B5"/>
    <w:rsid w:val="004A6570"/>
    <w:rsid w:val="004B744E"/>
    <w:rsid w:val="004C6682"/>
    <w:rsid w:val="004D2EEC"/>
    <w:rsid w:val="004E5BCF"/>
    <w:rsid w:val="004F71BE"/>
    <w:rsid w:val="0051407E"/>
    <w:rsid w:val="00531C72"/>
    <w:rsid w:val="00540E85"/>
    <w:rsid w:val="0055758C"/>
    <w:rsid w:val="00561591"/>
    <w:rsid w:val="005731DE"/>
    <w:rsid w:val="005967A2"/>
    <w:rsid w:val="005A2923"/>
    <w:rsid w:val="005C2E0B"/>
    <w:rsid w:val="005F6BE5"/>
    <w:rsid w:val="00607709"/>
    <w:rsid w:val="0061152C"/>
    <w:rsid w:val="006160C1"/>
    <w:rsid w:val="006300C5"/>
    <w:rsid w:val="00637869"/>
    <w:rsid w:val="00642C79"/>
    <w:rsid w:val="00643BFF"/>
    <w:rsid w:val="00656465"/>
    <w:rsid w:val="00656785"/>
    <w:rsid w:val="0067592E"/>
    <w:rsid w:val="00682642"/>
    <w:rsid w:val="0068272C"/>
    <w:rsid w:val="00682A8B"/>
    <w:rsid w:val="00695248"/>
    <w:rsid w:val="00696D73"/>
    <w:rsid w:val="00697F76"/>
    <w:rsid w:val="006B1C59"/>
    <w:rsid w:val="006B54C2"/>
    <w:rsid w:val="006C356B"/>
    <w:rsid w:val="006C3B46"/>
    <w:rsid w:val="006E3BBE"/>
    <w:rsid w:val="006F7C0E"/>
    <w:rsid w:val="00700C05"/>
    <w:rsid w:val="0070435A"/>
    <w:rsid w:val="00714825"/>
    <w:rsid w:val="00723C84"/>
    <w:rsid w:val="007319AC"/>
    <w:rsid w:val="007462FC"/>
    <w:rsid w:val="00762101"/>
    <w:rsid w:val="00772E30"/>
    <w:rsid w:val="00774425"/>
    <w:rsid w:val="007761C1"/>
    <w:rsid w:val="00785C85"/>
    <w:rsid w:val="00793048"/>
    <w:rsid w:val="007941E3"/>
    <w:rsid w:val="007A1E88"/>
    <w:rsid w:val="007C4693"/>
    <w:rsid w:val="007D0B9F"/>
    <w:rsid w:val="007D3FCF"/>
    <w:rsid w:val="007D67E3"/>
    <w:rsid w:val="007F2492"/>
    <w:rsid w:val="007F3BA8"/>
    <w:rsid w:val="00813E3E"/>
    <w:rsid w:val="008202C9"/>
    <w:rsid w:val="00835EC4"/>
    <w:rsid w:val="0084602D"/>
    <w:rsid w:val="00851D3E"/>
    <w:rsid w:val="00861C2A"/>
    <w:rsid w:val="0086420F"/>
    <w:rsid w:val="00871A2F"/>
    <w:rsid w:val="008820E3"/>
    <w:rsid w:val="00883C6F"/>
    <w:rsid w:val="008B3237"/>
    <w:rsid w:val="008C6AFC"/>
    <w:rsid w:val="008D1682"/>
    <w:rsid w:val="008D2218"/>
    <w:rsid w:val="008D4BB3"/>
    <w:rsid w:val="008E08C4"/>
    <w:rsid w:val="008E446C"/>
    <w:rsid w:val="008F6A22"/>
    <w:rsid w:val="00902E04"/>
    <w:rsid w:val="009052C5"/>
    <w:rsid w:val="00911096"/>
    <w:rsid w:val="0091409B"/>
    <w:rsid w:val="00920930"/>
    <w:rsid w:val="00930CC8"/>
    <w:rsid w:val="00956DCA"/>
    <w:rsid w:val="0096359E"/>
    <w:rsid w:val="009726BE"/>
    <w:rsid w:val="0098084B"/>
    <w:rsid w:val="00990DE4"/>
    <w:rsid w:val="00991FBE"/>
    <w:rsid w:val="009A4214"/>
    <w:rsid w:val="009A7D21"/>
    <w:rsid w:val="009C0887"/>
    <w:rsid w:val="009C31C7"/>
    <w:rsid w:val="009F1627"/>
    <w:rsid w:val="009F6D80"/>
    <w:rsid w:val="00A00F2F"/>
    <w:rsid w:val="00A044C8"/>
    <w:rsid w:val="00A06020"/>
    <w:rsid w:val="00A131AC"/>
    <w:rsid w:val="00A17495"/>
    <w:rsid w:val="00A314CF"/>
    <w:rsid w:val="00A41BB8"/>
    <w:rsid w:val="00A42452"/>
    <w:rsid w:val="00A43885"/>
    <w:rsid w:val="00A461B7"/>
    <w:rsid w:val="00A50592"/>
    <w:rsid w:val="00A54EE3"/>
    <w:rsid w:val="00A70263"/>
    <w:rsid w:val="00A70F2B"/>
    <w:rsid w:val="00A758F9"/>
    <w:rsid w:val="00A82E8B"/>
    <w:rsid w:val="00A863F6"/>
    <w:rsid w:val="00A9117E"/>
    <w:rsid w:val="00A91F7C"/>
    <w:rsid w:val="00A94244"/>
    <w:rsid w:val="00AB24FC"/>
    <w:rsid w:val="00AB274E"/>
    <w:rsid w:val="00AC6A8B"/>
    <w:rsid w:val="00AD2EC4"/>
    <w:rsid w:val="00AE2CEB"/>
    <w:rsid w:val="00AF4C69"/>
    <w:rsid w:val="00B0252D"/>
    <w:rsid w:val="00B24931"/>
    <w:rsid w:val="00B35FEB"/>
    <w:rsid w:val="00B45041"/>
    <w:rsid w:val="00B706D7"/>
    <w:rsid w:val="00B73ABF"/>
    <w:rsid w:val="00BA5306"/>
    <w:rsid w:val="00BC26DB"/>
    <w:rsid w:val="00BC6817"/>
    <w:rsid w:val="00BD50CA"/>
    <w:rsid w:val="00BE78DD"/>
    <w:rsid w:val="00BF4FFD"/>
    <w:rsid w:val="00C01EAC"/>
    <w:rsid w:val="00C028A1"/>
    <w:rsid w:val="00C05A4A"/>
    <w:rsid w:val="00C0632C"/>
    <w:rsid w:val="00C141A7"/>
    <w:rsid w:val="00C260E2"/>
    <w:rsid w:val="00C30920"/>
    <w:rsid w:val="00C62924"/>
    <w:rsid w:val="00C669B9"/>
    <w:rsid w:val="00C70A52"/>
    <w:rsid w:val="00C76D36"/>
    <w:rsid w:val="00CA11C0"/>
    <w:rsid w:val="00CC423A"/>
    <w:rsid w:val="00CD279B"/>
    <w:rsid w:val="00CD2D5D"/>
    <w:rsid w:val="00CE1802"/>
    <w:rsid w:val="00CE1BD6"/>
    <w:rsid w:val="00CE2D45"/>
    <w:rsid w:val="00CE742F"/>
    <w:rsid w:val="00CF7548"/>
    <w:rsid w:val="00D166F2"/>
    <w:rsid w:val="00D351FE"/>
    <w:rsid w:val="00D41397"/>
    <w:rsid w:val="00D56EF9"/>
    <w:rsid w:val="00D73D34"/>
    <w:rsid w:val="00D76C26"/>
    <w:rsid w:val="00D85EBB"/>
    <w:rsid w:val="00D8719D"/>
    <w:rsid w:val="00D87D08"/>
    <w:rsid w:val="00D933F8"/>
    <w:rsid w:val="00DB3A8B"/>
    <w:rsid w:val="00DC22F2"/>
    <w:rsid w:val="00DC6770"/>
    <w:rsid w:val="00DF4A6B"/>
    <w:rsid w:val="00E06827"/>
    <w:rsid w:val="00E112DC"/>
    <w:rsid w:val="00E6042C"/>
    <w:rsid w:val="00E63588"/>
    <w:rsid w:val="00E70199"/>
    <w:rsid w:val="00E73912"/>
    <w:rsid w:val="00E931A9"/>
    <w:rsid w:val="00E97336"/>
    <w:rsid w:val="00EA7BDF"/>
    <w:rsid w:val="00EE28F9"/>
    <w:rsid w:val="00EE6F16"/>
    <w:rsid w:val="00EF535F"/>
    <w:rsid w:val="00F13CD8"/>
    <w:rsid w:val="00F22482"/>
    <w:rsid w:val="00F22A30"/>
    <w:rsid w:val="00F347D2"/>
    <w:rsid w:val="00F47C1D"/>
    <w:rsid w:val="00F64B35"/>
    <w:rsid w:val="00F756DE"/>
    <w:rsid w:val="00F822CB"/>
    <w:rsid w:val="00F93F82"/>
    <w:rsid w:val="00F96445"/>
    <w:rsid w:val="00FA1D18"/>
    <w:rsid w:val="00FB0683"/>
    <w:rsid w:val="00FB3D88"/>
    <w:rsid w:val="00FC5730"/>
    <w:rsid w:val="00FD1326"/>
    <w:rsid w:val="00FD5A0C"/>
    <w:rsid w:val="00FD78B2"/>
    <w:rsid w:val="00FE486D"/>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20930"/>
    <w:rPr>
      <w:color w:val="808080"/>
    </w:rPr>
  </w:style>
  <w:style w:type="paragraph" w:customStyle="1" w:styleId="6A0C76DC57294A49BEA3D32BFA02524E">
    <w:name w:val="6A0C76DC57294A49BEA3D32BFA02524E"/>
    <w:rsid w:val="00A863F6"/>
    <w:pPr>
      <w:spacing w:after="160" w:line="278" w:lineRule="auto"/>
    </w:pPr>
    <w:rPr>
      <w:kern w:val="2"/>
      <w:sz w:val="24"/>
      <w:szCs w:val="24"/>
      <w14:ligatures w14:val="standardContextual"/>
    </w:rPr>
  </w:style>
  <w:style w:type="paragraph" w:customStyle="1" w:styleId="4F2CC8724F054125B433D30D5E11ACF11">
    <w:name w:val="4F2CC8724F054125B433D30D5E11ACF1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E9974B29B2C6CE408280DD622D24E19C" ma:contentTypeVersion="4" ma:contentTypeDescription="Vytvoří nový dokument" ma:contentTypeScope="" ma:versionID="0bf348e0408299a87806fd7ec2af9076">
  <xsd:schema xmlns:xsd="http://www.w3.org/2001/XMLSchema" xmlns:xs="http://www.w3.org/2001/XMLSchema" xmlns:p="http://schemas.microsoft.com/office/2006/metadata/properties" xmlns:ns2="fdfc94db-4f4d-43db-b435-118245dc163c" targetNamespace="http://schemas.microsoft.com/office/2006/metadata/properties" ma:root="true" ma:fieldsID="e6f114fa37e31086979b558fde8897e1" ns2:_="">
    <xsd:import namespace="fdfc94db-4f4d-43db-b435-118245dc16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c94db-4f4d-43db-b435-118245dc16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017E52-247A-41EA-842B-A1C68C8FCCF2}">
  <ds:schemaRefs>
    <ds:schemaRef ds:uri="http://schemas.microsoft.com/sharepoint/v3/contenttype/forms"/>
  </ds:schemaRefs>
</ds:datastoreItem>
</file>

<file path=customXml/itemProps2.xml><?xml version="1.0" encoding="utf-8"?>
<ds:datastoreItem xmlns:ds="http://schemas.openxmlformats.org/officeDocument/2006/customXml" ds:itemID="{43494E0B-2CDF-4A1E-AC6C-B7A05057D8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765D2E-B386-4116-AF50-13B7FD596B0F}">
  <ds:schemaRefs>
    <ds:schemaRef ds:uri="http://schemas.openxmlformats.org/officeDocument/2006/bibliography"/>
  </ds:schemaRefs>
</ds:datastoreItem>
</file>

<file path=customXml/itemProps4.xml><?xml version="1.0" encoding="utf-8"?>
<ds:datastoreItem xmlns:ds="http://schemas.openxmlformats.org/officeDocument/2006/customXml" ds:itemID="{E148059D-0804-42D8-8910-DC30F1907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c94db-4f4d-43db-b435-118245dc1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25</Pages>
  <Words>9943</Words>
  <Characters>58667</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kosecek@akfiala.cz</dc:creator>
  <cp:keywords/>
  <dc:description/>
  <cp:lastModifiedBy>JUDr. Radim Koseček</cp:lastModifiedBy>
  <cp:revision>1</cp:revision>
  <dcterms:created xsi:type="dcterms:W3CDTF">2024-01-19T15:47:00Z</dcterms:created>
  <dcterms:modified xsi:type="dcterms:W3CDTF">2024-12-19T10:16:00Z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0x010100E9974B29B2C6CE408280DD622D24E19C</vt:lpwstr>
  </property>
</Properties>
</file>